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6E" w:rsidRPr="0057383C" w:rsidRDefault="00EC3DE0" w:rsidP="00A36326">
      <w:pPr>
        <w:shd w:val="clear" w:color="auto" w:fill="FFFFFF"/>
        <w:spacing w:line="276" w:lineRule="auto"/>
        <w:jc w:val="center"/>
        <w:rPr>
          <w:b/>
          <w:bCs/>
          <w:spacing w:val="-3"/>
          <w:sz w:val="26"/>
          <w:szCs w:val="26"/>
        </w:rPr>
      </w:pPr>
      <w:r w:rsidRPr="0057383C">
        <w:rPr>
          <w:b/>
          <w:bCs/>
          <w:spacing w:val="-3"/>
          <w:sz w:val="26"/>
          <w:szCs w:val="26"/>
        </w:rPr>
        <w:t>ПОЯСНИТЕЛЬНАЯ ЗАПИСКА</w:t>
      </w:r>
    </w:p>
    <w:p w:rsidR="007C536E" w:rsidRPr="0057383C" w:rsidRDefault="00EC3DE0" w:rsidP="00966E95">
      <w:pPr>
        <w:shd w:val="clear" w:color="auto" w:fill="FFFFFF"/>
        <w:spacing w:line="276" w:lineRule="auto"/>
        <w:jc w:val="center"/>
        <w:rPr>
          <w:spacing w:val="-1"/>
          <w:sz w:val="26"/>
          <w:szCs w:val="26"/>
        </w:rPr>
      </w:pPr>
      <w:r w:rsidRPr="0057383C">
        <w:rPr>
          <w:sz w:val="26"/>
          <w:szCs w:val="26"/>
        </w:rPr>
        <w:t xml:space="preserve">к </w:t>
      </w:r>
      <w:r w:rsidR="00840F3F" w:rsidRPr="0057383C">
        <w:rPr>
          <w:sz w:val="26"/>
          <w:szCs w:val="26"/>
        </w:rPr>
        <w:t>проекту постановления Правительства Республики Коми «О внесении изменений в постановление Правительства Республики Коми от 28 сентября 2012 г. №</w:t>
      </w:r>
      <w:r w:rsidR="009F6FE4">
        <w:rPr>
          <w:sz w:val="26"/>
          <w:szCs w:val="26"/>
        </w:rPr>
        <w:t> </w:t>
      </w:r>
      <w:r w:rsidR="00840F3F" w:rsidRPr="0057383C">
        <w:rPr>
          <w:sz w:val="26"/>
          <w:szCs w:val="26"/>
        </w:rPr>
        <w:t>413 «О Государственной программе Республики Коми «Развитие строительства и жилищно-коммунального комплекса, энергосбережение и повышение энергоэффективности»</w:t>
      </w:r>
      <w:r w:rsidR="000C3E9C" w:rsidRPr="0057383C">
        <w:rPr>
          <w:sz w:val="26"/>
          <w:szCs w:val="26"/>
        </w:rPr>
        <w:t xml:space="preserve"> (далее </w:t>
      </w:r>
      <w:r w:rsidR="000C3E9C" w:rsidRPr="0057383C">
        <w:rPr>
          <w:sz w:val="26"/>
          <w:szCs w:val="26"/>
        </w:rPr>
        <w:noBreakHyphen/>
        <w:t xml:space="preserve"> Программа)</w:t>
      </w:r>
    </w:p>
    <w:p w:rsidR="00583731" w:rsidRPr="0057383C" w:rsidRDefault="00583731" w:rsidP="00A36326">
      <w:pPr>
        <w:shd w:val="clear" w:color="auto" w:fill="FFFFFF"/>
        <w:spacing w:line="276" w:lineRule="auto"/>
        <w:ind w:left="24"/>
        <w:jc w:val="center"/>
        <w:rPr>
          <w:sz w:val="26"/>
          <w:szCs w:val="26"/>
        </w:rPr>
      </w:pPr>
    </w:p>
    <w:p w:rsidR="00FA40A6" w:rsidRPr="0057383C" w:rsidRDefault="00840F3F" w:rsidP="009F6FE4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57383C">
        <w:rPr>
          <w:spacing w:val="-1"/>
          <w:sz w:val="26"/>
          <w:szCs w:val="26"/>
        </w:rPr>
        <w:t>Проект постановления Правительства Республики Коми «О внесении изменений в постановление Правительства Республики Коми от 28 сентября 2012 г. №</w:t>
      </w:r>
      <w:r w:rsidR="009F6FE4">
        <w:rPr>
          <w:spacing w:val="-1"/>
          <w:sz w:val="26"/>
          <w:szCs w:val="26"/>
        </w:rPr>
        <w:t> </w:t>
      </w:r>
      <w:r w:rsidRPr="0057383C">
        <w:rPr>
          <w:spacing w:val="-1"/>
          <w:sz w:val="26"/>
          <w:szCs w:val="26"/>
        </w:rPr>
        <w:t>413 «О Государственной программе Республики Коми «Развитие строительства и жилищно-коммунального комплекса, энергосбережение и повышение энергоэффективности» (далее – проект постановления</w:t>
      </w:r>
      <w:r w:rsidR="00FA40A6" w:rsidRPr="0057383C">
        <w:rPr>
          <w:spacing w:val="-1"/>
          <w:sz w:val="26"/>
          <w:szCs w:val="26"/>
        </w:rPr>
        <w:t xml:space="preserve">) подготовлен в связи с выходом </w:t>
      </w:r>
      <w:r w:rsidRPr="0057383C">
        <w:rPr>
          <w:spacing w:val="-1"/>
          <w:sz w:val="26"/>
          <w:szCs w:val="26"/>
        </w:rPr>
        <w:t xml:space="preserve">Закона Республики Коми </w:t>
      </w:r>
      <w:r w:rsidR="00FA40A6" w:rsidRPr="0057383C">
        <w:rPr>
          <w:spacing w:val="-1"/>
          <w:sz w:val="26"/>
          <w:szCs w:val="26"/>
        </w:rPr>
        <w:t xml:space="preserve">от </w:t>
      </w:r>
      <w:r w:rsidR="009F6FE4">
        <w:rPr>
          <w:spacing w:val="-1"/>
          <w:sz w:val="26"/>
          <w:szCs w:val="26"/>
        </w:rPr>
        <w:t>31</w:t>
      </w:r>
      <w:r w:rsidR="00FA40A6" w:rsidRPr="0057383C">
        <w:rPr>
          <w:spacing w:val="-1"/>
          <w:sz w:val="26"/>
          <w:szCs w:val="26"/>
        </w:rPr>
        <w:t>.</w:t>
      </w:r>
      <w:r w:rsidR="009F6FE4">
        <w:rPr>
          <w:spacing w:val="-1"/>
          <w:sz w:val="26"/>
          <w:szCs w:val="26"/>
        </w:rPr>
        <w:t>10</w:t>
      </w:r>
      <w:r w:rsidR="00FA40A6" w:rsidRPr="0057383C">
        <w:rPr>
          <w:spacing w:val="-1"/>
          <w:sz w:val="26"/>
          <w:szCs w:val="26"/>
        </w:rPr>
        <w:t>.2017 № </w:t>
      </w:r>
      <w:r w:rsidR="009F6FE4">
        <w:rPr>
          <w:spacing w:val="-1"/>
          <w:sz w:val="26"/>
          <w:szCs w:val="26"/>
        </w:rPr>
        <w:t>74</w:t>
      </w:r>
      <w:r w:rsidR="000C3E9C" w:rsidRPr="0057383C">
        <w:rPr>
          <w:spacing w:val="-1"/>
          <w:sz w:val="26"/>
          <w:szCs w:val="26"/>
        </w:rPr>
        <w:noBreakHyphen/>
      </w:r>
      <w:r w:rsidR="00FA40A6" w:rsidRPr="0057383C">
        <w:rPr>
          <w:spacing w:val="-1"/>
          <w:sz w:val="26"/>
          <w:szCs w:val="26"/>
        </w:rPr>
        <w:t xml:space="preserve">РЗ «О внесении изменений в Закон Республики Коми «О республиканском бюджете Республики Коми на 2017 год и плановый период 2018 и 2019 годов» </w:t>
      </w:r>
      <w:r w:rsidRPr="0057383C">
        <w:rPr>
          <w:spacing w:val="-1"/>
          <w:sz w:val="26"/>
          <w:szCs w:val="26"/>
        </w:rPr>
        <w:t>(далее – Закон № </w:t>
      </w:r>
      <w:r w:rsidR="009F6FE4">
        <w:rPr>
          <w:spacing w:val="-1"/>
          <w:sz w:val="26"/>
          <w:szCs w:val="26"/>
        </w:rPr>
        <w:t>74</w:t>
      </w:r>
      <w:r w:rsidR="00FA40A6" w:rsidRPr="0057383C">
        <w:rPr>
          <w:spacing w:val="-1"/>
          <w:sz w:val="26"/>
          <w:szCs w:val="26"/>
        </w:rPr>
        <w:t>-РЗ).</w:t>
      </w:r>
    </w:p>
    <w:p w:rsidR="002D0ACB" w:rsidRPr="0057383C" w:rsidRDefault="002D0ACB" w:rsidP="00840F3F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57383C">
        <w:rPr>
          <w:spacing w:val="-1"/>
          <w:sz w:val="26"/>
          <w:szCs w:val="26"/>
        </w:rPr>
        <w:t>В частности, проектом постановления вносятся следующие изменения в Программу:</w:t>
      </w:r>
    </w:p>
    <w:p w:rsidR="00F53B86" w:rsidRDefault="002D0ACB" w:rsidP="00F53B86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57383C">
        <w:rPr>
          <w:spacing w:val="-1"/>
          <w:sz w:val="26"/>
          <w:szCs w:val="26"/>
        </w:rPr>
        <w:t>1) в соответстви</w:t>
      </w:r>
      <w:r w:rsidR="00676807">
        <w:rPr>
          <w:spacing w:val="-1"/>
          <w:sz w:val="26"/>
          <w:szCs w:val="26"/>
        </w:rPr>
        <w:t>и</w:t>
      </w:r>
      <w:r w:rsidRPr="0057383C">
        <w:rPr>
          <w:spacing w:val="-1"/>
          <w:sz w:val="26"/>
          <w:szCs w:val="26"/>
        </w:rPr>
        <w:t xml:space="preserve"> с Законом №</w:t>
      </w:r>
      <w:r w:rsidR="009F6FE4">
        <w:rPr>
          <w:spacing w:val="-1"/>
          <w:sz w:val="26"/>
          <w:szCs w:val="26"/>
        </w:rPr>
        <w:t> 74</w:t>
      </w:r>
      <w:r w:rsidRPr="0057383C">
        <w:rPr>
          <w:spacing w:val="-1"/>
          <w:sz w:val="26"/>
          <w:szCs w:val="26"/>
        </w:rPr>
        <w:t xml:space="preserve">-РЗ вносятся изменения в объемы финансирования мероприятий Программы </w:t>
      </w:r>
      <w:r w:rsidR="009F6FE4">
        <w:rPr>
          <w:spacing w:val="-1"/>
          <w:sz w:val="26"/>
          <w:szCs w:val="26"/>
        </w:rPr>
        <w:t>и подпрограмм, в таблицы 5</w:t>
      </w:r>
      <w:r w:rsidR="001447FF" w:rsidRPr="0057383C">
        <w:rPr>
          <w:spacing w:val="-1"/>
          <w:sz w:val="26"/>
          <w:szCs w:val="26"/>
        </w:rPr>
        <w:t xml:space="preserve"> и </w:t>
      </w:r>
      <w:r w:rsidRPr="0057383C">
        <w:rPr>
          <w:spacing w:val="-1"/>
          <w:sz w:val="26"/>
          <w:szCs w:val="26"/>
        </w:rPr>
        <w:t xml:space="preserve">6 Приложения 1 к Программе. </w:t>
      </w:r>
      <w:r w:rsidR="00273A93" w:rsidRPr="0057383C">
        <w:rPr>
          <w:spacing w:val="-1"/>
          <w:sz w:val="26"/>
          <w:szCs w:val="26"/>
        </w:rPr>
        <w:t>Также соответствующие изменения вносятся в показатели (ин</w:t>
      </w:r>
      <w:r w:rsidR="00CC1882">
        <w:rPr>
          <w:spacing w:val="-1"/>
          <w:sz w:val="26"/>
          <w:szCs w:val="26"/>
        </w:rPr>
        <w:t>дикаторы) подпрограмм</w:t>
      </w:r>
      <w:r w:rsidR="009F6FE4">
        <w:rPr>
          <w:spacing w:val="-1"/>
          <w:sz w:val="26"/>
          <w:szCs w:val="26"/>
        </w:rPr>
        <w:t xml:space="preserve"> таблиц</w:t>
      </w:r>
      <w:r w:rsidR="00CC1882">
        <w:rPr>
          <w:spacing w:val="-1"/>
          <w:sz w:val="26"/>
          <w:szCs w:val="26"/>
        </w:rPr>
        <w:t>ы</w:t>
      </w:r>
      <w:r w:rsidR="009F6FE4">
        <w:rPr>
          <w:spacing w:val="-1"/>
          <w:sz w:val="26"/>
          <w:szCs w:val="26"/>
        </w:rPr>
        <w:t xml:space="preserve"> 3 </w:t>
      </w:r>
      <w:r w:rsidR="00273A93" w:rsidRPr="0057383C">
        <w:rPr>
          <w:spacing w:val="-1"/>
          <w:sz w:val="26"/>
          <w:szCs w:val="26"/>
        </w:rPr>
        <w:t>(более подробная информация представлена в финансово-экономическом обосновании к проекту постановления</w:t>
      </w:r>
      <w:r w:rsidR="00A654A5" w:rsidRPr="0057383C">
        <w:rPr>
          <w:spacing w:val="-1"/>
          <w:sz w:val="26"/>
          <w:szCs w:val="26"/>
        </w:rPr>
        <w:t>)</w:t>
      </w:r>
      <w:r w:rsidRPr="0057383C">
        <w:rPr>
          <w:spacing w:val="-1"/>
          <w:sz w:val="26"/>
          <w:szCs w:val="26"/>
        </w:rPr>
        <w:t>;</w:t>
      </w:r>
    </w:p>
    <w:p w:rsidR="009F6FE4" w:rsidRDefault="009F6FE4" w:rsidP="00F53B86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2) </w:t>
      </w:r>
      <w:r w:rsidRPr="009F6FE4">
        <w:rPr>
          <w:spacing w:val="-1"/>
          <w:sz w:val="26"/>
          <w:szCs w:val="26"/>
        </w:rPr>
        <w:t>в соответстви</w:t>
      </w:r>
      <w:r w:rsidR="00676807">
        <w:rPr>
          <w:spacing w:val="-1"/>
          <w:sz w:val="26"/>
          <w:szCs w:val="26"/>
        </w:rPr>
        <w:t>и</w:t>
      </w:r>
      <w:r w:rsidRPr="009F6FE4">
        <w:rPr>
          <w:spacing w:val="-1"/>
          <w:sz w:val="26"/>
          <w:szCs w:val="26"/>
        </w:rPr>
        <w:t xml:space="preserve"> с требования</w:t>
      </w:r>
      <w:r w:rsidR="00CC1882">
        <w:rPr>
          <w:spacing w:val="-1"/>
          <w:sz w:val="26"/>
          <w:szCs w:val="26"/>
        </w:rPr>
        <w:t>ми</w:t>
      </w:r>
      <w:r w:rsidRPr="009F6FE4">
        <w:rPr>
          <w:spacing w:val="-1"/>
          <w:sz w:val="26"/>
          <w:szCs w:val="26"/>
        </w:rPr>
        <w:t xml:space="preserve"> Методических указаний по разработке и реализации государственных программ Республики Коми, утвержденных приказом Министерства финансов Республики Коми и Министерства экономического развития Республики Коми от 30 декабря 2015 г. № 255/379 </w:t>
      </w:r>
      <w:r>
        <w:rPr>
          <w:spacing w:val="-1"/>
          <w:sz w:val="26"/>
          <w:szCs w:val="26"/>
        </w:rPr>
        <w:t>(далее – Методические указания) уточнены н</w:t>
      </w:r>
      <w:r w:rsidRPr="009F6FE4">
        <w:rPr>
          <w:spacing w:val="-1"/>
          <w:sz w:val="26"/>
          <w:szCs w:val="26"/>
        </w:rPr>
        <w:t>азв</w:t>
      </w:r>
      <w:r w:rsidR="0031408E">
        <w:rPr>
          <w:spacing w:val="-1"/>
          <w:sz w:val="26"/>
          <w:szCs w:val="26"/>
        </w:rPr>
        <w:t xml:space="preserve">ания отдельных граф таблиц 1, 3 и </w:t>
      </w:r>
      <w:r>
        <w:rPr>
          <w:spacing w:val="-1"/>
          <w:sz w:val="26"/>
          <w:szCs w:val="26"/>
        </w:rPr>
        <w:t xml:space="preserve">4 </w:t>
      </w:r>
      <w:r w:rsidRPr="0057383C">
        <w:rPr>
          <w:spacing w:val="-1"/>
          <w:sz w:val="26"/>
          <w:szCs w:val="26"/>
        </w:rPr>
        <w:t>Приложения 1 к Программе</w:t>
      </w:r>
      <w:r>
        <w:rPr>
          <w:spacing w:val="-1"/>
          <w:sz w:val="26"/>
          <w:szCs w:val="26"/>
        </w:rPr>
        <w:t>;</w:t>
      </w:r>
    </w:p>
    <w:p w:rsidR="009F6FE4" w:rsidRDefault="009F6FE4" w:rsidP="009F6FE4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3) </w:t>
      </w:r>
      <w:r w:rsidRPr="009F6FE4">
        <w:rPr>
          <w:spacing w:val="-1"/>
          <w:sz w:val="26"/>
          <w:szCs w:val="26"/>
        </w:rPr>
        <w:t>в соответстви</w:t>
      </w:r>
      <w:r w:rsidR="00676807">
        <w:rPr>
          <w:spacing w:val="-1"/>
          <w:sz w:val="26"/>
          <w:szCs w:val="26"/>
        </w:rPr>
        <w:t>и</w:t>
      </w:r>
      <w:r w:rsidRPr="009F6FE4">
        <w:rPr>
          <w:spacing w:val="-1"/>
          <w:sz w:val="26"/>
          <w:szCs w:val="26"/>
        </w:rPr>
        <w:t xml:space="preserve"> с </w:t>
      </w:r>
      <w:r>
        <w:rPr>
          <w:spacing w:val="-1"/>
          <w:sz w:val="26"/>
          <w:szCs w:val="26"/>
        </w:rPr>
        <w:t>пунктом</w:t>
      </w:r>
      <w:r w:rsidRPr="009F6FE4">
        <w:rPr>
          <w:spacing w:val="-1"/>
          <w:sz w:val="26"/>
          <w:szCs w:val="26"/>
        </w:rPr>
        <w:t xml:space="preserve"> 26 Методических указаний</w:t>
      </w:r>
      <w:r>
        <w:rPr>
          <w:spacing w:val="-1"/>
          <w:sz w:val="26"/>
          <w:szCs w:val="26"/>
        </w:rPr>
        <w:t xml:space="preserve"> </w:t>
      </w:r>
      <w:r w:rsidRPr="009F6FE4">
        <w:rPr>
          <w:spacing w:val="-1"/>
          <w:sz w:val="26"/>
          <w:szCs w:val="26"/>
        </w:rPr>
        <w:t xml:space="preserve">в графе </w:t>
      </w:r>
      <w:r>
        <w:rPr>
          <w:spacing w:val="-1"/>
          <w:sz w:val="26"/>
          <w:szCs w:val="26"/>
        </w:rPr>
        <w:t>8 таблицы</w:t>
      </w:r>
      <w:r w:rsidRPr="009F6FE4">
        <w:rPr>
          <w:spacing w:val="-1"/>
          <w:sz w:val="26"/>
          <w:szCs w:val="26"/>
        </w:rPr>
        <w:t xml:space="preserve"> 1 </w:t>
      </w:r>
      <w:r w:rsidRPr="0057383C">
        <w:rPr>
          <w:spacing w:val="-1"/>
          <w:sz w:val="26"/>
          <w:szCs w:val="26"/>
        </w:rPr>
        <w:t>Приложения 1 к Программе</w:t>
      </w:r>
      <w:r w:rsidRPr="009F6FE4">
        <w:rPr>
          <w:spacing w:val="-1"/>
          <w:sz w:val="26"/>
          <w:szCs w:val="26"/>
        </w:rPr>
        <w:t xml:space="preserve"> </w:t>
      </w:r>
      <w:r w:rsidR="0031408E" w:rsidRPr="009F6FE4">
        <w:rPr>
          <w:spacing w:val="-1"/>
          <w:sz w:val="26"/>
          <w:szCs w:val="26"/>
        </w:rPr>
        <w:t>ис</w:t>
      </w:r>
      <w:r w:rsidR="0031408E">
        <w:rPr>
          <w:spacing w:val="-1"/>
          <w:sz w:val="26"/>
          <w:szCs w:val="26"/>
        </w:rPr>
        <w:t>ключены</w:t>
      </w:r>
      <w:r w:rsidR="0031408E" w:rsidRPr="009F6FE4">
        <w:rPr>
          <w:spacing w:val="-1"/>
          <w:sz w:val="26"/>
          <w:szCs w:val="26"/>
        </w:rPr>
        <w:t xml:space="preserve"> целевые индикаторы и показатели, срок действия которых прекращен</w:t>
      </w:r>
      <w:r w:rsidR="0031408E">
        <w:rPr>
          <w:spacing w:val="-1"/>
          <w:sz w:val="26"/>
          <w:szCs w:val="26"/>
        </w:rPr>
        <w:t>;</w:t>
      </w:r>
    </w:p>
    <w:p w:rsidR="0031408E" w:rsidRPr="007E4C75" w:rsidRDefault="0031408E" w:rsidP="009F6FE4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7E4C75">
        <w:rPr>
          <w:spacing w:val="-1"/>
          <w:sz w:val="26"/>
          <w:szCs w:val="26"/>
        </w:rPr>
        <w:t xml:space="preserve">4) </w:t>
      </w:r>
      <w:r w:rsidR="007E4C75" w:rsidRPr="007E4C75">
        <w:rPr>
          <w:spacing w:val="-1"/>
          <w:sz w:val="26"/>
          <w:szCs w:val="26"/>
        </w:rPr>
        <w:t xml:space="preserve">в связи с </w:t>
      </w:r>
      <w:r w:rsidR="00E70002">
        <w:rPr>
          <w:spacing w:val="-1"/>
          <w:sz w:val="26"/>
          <w:szCs w:val="26"/>
        </w:rPr>
        <w:t xml:space="preserve">планируемым </w:t>
      </w:r>
      <w:r w:rsidR="007E4C75" w:rsidRPr="007E4C75">
        <w:rPr>
          <w:spacing w:val="-1"/>
          <w:sz w:val="26"/>
          <w:szCs w:val="26"/>
        </w:rPr>
        <w:t xml:space="preserve">внесением изменений в 2017 году в </w:t>
      </w:r>
      <w:r w:rsidR="00E70002">
        <w:rPr>
          <w:spacing w:val="-1"/>
          <w:sz w:val="26"/>
          <w:szCs w:val="26"/>
        </w:rPr>
        <w:t xml:space="preserve">отдельные </w:t>
      </w:r>
      <w:r w:rsidR="007E4C75" w:rsidRPr="007E4C75">
        <w:rPr>
          <w:spacing w:val="-1"/>
          <w:sz w:val="26"/>
          <w:szCs w:val="26"/>
        </w:rPr>
        <w:t xml:space="preserve">нормативные правовые акты, направленные на достижение цели </w:t>
      </w:r>
      <w:r w:rsidR="00E70002">
        <w:rPr>
          <w:spacing w:val="-1"/>
          <w:sz w:val="26"/>
          <w:szCs w:val="26"/>
        </w:rPr>
        <w:t>Программы,</w:t>
      </w:r>
      <w:r w:rsidR="007E4C75" w:rsidRPr="007E4C75">
        <w:rPr>
          <w:spacing w:val="-1"/>
          <w:sz w:val="26"/>
          <w:szCs w:val="26"/>
        </w:rPr>
        <w:t xml:space="preserve"> внесены изменения в т</w:t>
      </w:r>
      <w:r w:rsidRPr="007E4C75">
        <w:rPr>
          <w:spacing w:val="-1"/>
          <w:sz w:val="26"/>
          <w:szCs w:val="26"/>
        </w:rPr>
        <w:t>аблиц</w:t>
      </w:r>
      <w:r w:rsidR="007E4C75" w:rsidRPr="007E4C75">
        <w:rPr>
          <w:spacing w:val="-1"/>
          <w:sz w:val="26"/>
          <w:szCs w:val="26"/>
        </w:rPr>
        <w:t>у</w:t>
      </w:r>
      <w:r w:rsidRPr="007E4C75">
        <w:rPr>
          <w:spacing w:val="-1"/>
          <w:sz w:val="26"/>
          <w:szCs w:val="26"/>
        </w:rPr>
        <w:t xml:space="preserve"> 2</w:t>
      </w:r>
      <w:r w:rsidR="00676807">
        <w:rPr>
          <w:spacing w:val="-1"/>
          <w:sz w:val="26"/>
          <w:szCs w:val="26"/>
        </w:rPr>
        <w:t xml:space="preserve"> Приложения 1 к Программе;</w:t>
      </w:r>
    </w:p>
    <w:p w:rsidR="0031408E" w:rsidRDefault="0031408E" w:rsidP="004F38EA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CC1882">
        <w:rPr>
          <w:spacing w:val="-1"/>
          <w:sz w:val="26"/>
          <w:szCs w:val="26"/>
        </w:rPr>
        <w:t xml:space="preserve">5) </w:t>
      </w:r>
      <w:r w:rsidR="004F38EA" w:rsidRPr="00CC1882">
        <w:rPr>
          <w:spacing w:val="-1"/>
          <w:sz w:val="26"/>
          <w:szCs w:val="26"/>
        </w:rPr>
        <w:t>в соответстви</w:t>
      </w:r>
      <w:r w:rsidR="00CC1882" w:rsidRPr="00CC1882">
        <w:rPr>
          <w:spacing w:val="-1"/>
          <w:sz w:val="26"/>
          <w:szCs w:val="26"/>
        </w:rPr>
        <w:t>и</w:t>
      </w:r>
      <w:r w:rsidR="004F38EA" w:rsidRPr="00CC1882">
        <w:rPr>
          <w:spacing w:val="-1"/>
          <w:sz w:val="26"/>
          <w:szCs w:val="26"/>
        </w:rPr>
        <w:t xml:space="preserve"> с требованиями Методических указаний по заполнению таблицы 4 Приложения 1 к Программе в графе 3 по целевым индикаторам (показателям) уточн</w:t>
      </w:r>
      <w:r w:rsidR="00CC1882" w:rsidRPr="00CC1882">
        <w:rPr>
          <w:spacing w:val="-1"/>
          <w:sz w:val="26"/>
          <w:szCs w:val="26"/>
        </w:rPr>
        <w:t>ены сведения</w:t>
      </w:r>
      <w:r w:rsidR="004F38EA" w:rsidRPr="00CC1882">
        <w:rPr>
          <w:spacing w:val="-1"/>
          <w:sz w:val="26"/>
          <w:szCs w:val="26"/>
        </w:rPr>
        <w:t xml:space="preserve"> об источнике</w:t>
      </w:r>
      <w:r w:rsidR="00CC1882" w:rsidRPr="00CC1882">
        <w:rPr>
          <w:spacing w:val="-1"/>
          <w:sz w:val="26"/>
          <w:szCs w:val="26"/>
        </w:rPr>
        <w:t xml:space="preserve"> информации</w:t>
      </w:r>
      <w:r w:rsidR="004F38EA" w:rsidRPr="00CC1882">
        <w:rPr>
          <w:spacing w:val="-1"/>
          <w:sz w:val="26"/>
          <w:szCs w:val="26"/>
        </w:rPr>
        <w:t xml:space="preserve">, а также в графе 4 </w:t>
      </w:r>
      <w:r w:rsidR="002270A7">
        <w:rPr>
          <w:spacing w:val="-1"/>
          <w:sz w:val="26"/>
          <w:szCs w:val="26"/>
        </w:rPr>
        <w:t xml:space="preserve">«Расчет целевого индикатора </w:t>
      </w:r>
      <w:r w:rsidR="002270A7" w:rsidRPr="002270A7">
        <w:rPr>
          <w:spacing w:val="-1"/>
          <w:sz w:val="26"/>
          <w:szCs w:val="26"/>
        </w:rPr>
        <w:t>(показателя)</w:t>
      </w:r>
      <w:r w:rsidR="002270A7">
        <w:rPr>
          <w:spacing w:val="-1"/>
          <w:sz w:val="26"/>
          <w:szCs w:val="26"/>
        </w:rPr>
        <w:t xml:space="preserve">» </w:t>
      </w:r>
      <w:r w:rsidR="00CC1882" w:rsidRPr="00CC1882">
        <w:rPr>
          <w:spacing w:val="-1"/>
          <w:sz w:val="26"/>
          <w:szCs w:val="26"/>
        </w:rPr>
        <w:t xml:space="preserve">исключена вся информация </w:t>
      </w:r>
      <w:r w:rsidR="004F38EA" w:rsidRPr="00CC1882">
        <w:rPr>
          <w:spacing w:val="-1"/>
          <w:sz w:val="26"/>
          <w:szCs w:val="26"/>
        </w:rPr>
        <w:t>по целевым индикаторам (показателям), источник</w:t>
      </w:r>
      <w:r w:rsidR="00CC1882" w:rsidRPr="00CC1882">
        <w:rPr>
          <w:spacing w:val="-1"/>
          <w:sz w:val="26"/>
          <w:szCs w:val="26"/>
        </w:rPr>
        <w:t>ом</w:t>
      </w:r>
      <w:r w:rsidR="004F38EA" w:rsidRPr="00CC1882">
        <w:rPr>
          <w:spacing w:val="-1"/>
          <w:sz w:val="26"/>
          <w:szCs w:val="26"/>
        </w:rPr>
        <w:t xml:space="preserve"> информации </w:t>
      </w:r>
      <w:r w:rsidR="00CC1882" w:rsidRPr="00CC1882">
        <w:rPr>
          <w:spacing w:val="-1"/>
          <w:sz w:val="26"/>
          <w:szCs w:val="26"/>
        </w:rPr>
        <w:t xml:space="preserve">по которым </w:t>
      </w:r>
      <w:r w:rsidR="004F38EA" w:rsidRPr="00CC1882">
        <w:rPr>
          <w:spacing w:val="-1"/>
          <w:sz w:val="26"/>
          <w:szCs w:val="26"/>
        </w:rPr>
        <w:t>является статистическая отчетность;</w:t>
      </w:r>
    </w:p>
    <w:p w:rsidR="004F38EA" w:rsidRDefault="004F38EA" w:rsidP="008B7EC6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6) </w:t>
      </w:r>
      <w:r w:rsidR="00775194" w:rsidRPr="004F38EA">
        <w:rPr>
          <w:spacing w:val="-1"/>
          <w:sz w:val="26"/>
          <w:szCs w:val="26"/>
        </w:rPr>
        <w:t xml:space="preserve">в </w:t>
      </w:r>
      <w:r w:rsidR="00880C52" w:rsidRPr="004F38EA">
        <w:rPr>
          <w:spacing w:val="-1"/>
          <w:sz w:val="26"/>
          <w:szCs w:val="26"/>
        </w:rPr>
        <w:t>соответстви</w:t>
      </w:r>
      <w:r w:rsidR="00880C52">
        <w:rPr>
          <w:spacing w:val="-1"/>
          <w:sz w:val="26"/>
          <w:szCs w:val="26"/>
        </w:rPr>
        <w:t>и</w:t>
      </w:r>
      <w:r w:rsidR="00880C52" w:rsidRPr="004F38EA">
        <w:rPr>
          <w:spacing w:val="-1"/>
          <w:sz w:val="26"/>
          <w:szCs w:val="26"/>
        </w:rPr>
        <w:t xml:space="preserve"> </w:t>
      </w:r>
      <w:r w:rsidR="00775194" w:rsidRPr="004F38EA">
        <w:rPr>
          <w:spacing w:val="-1"/>
          <w:sz w:val="26"/>
          <w:szCs w:val="26"/>
        </w:rPr>
        <w:t>с</w:t>
      </w:r>
      <w:r w:rsidR="00775194">
        <w:rPr>
          <w:spacing w:val="-1"/>
          <w:sz w:val="26"/>
          <w:szCs w:val="26"/>
        </w:rPr>
        <w:t xml:space="preserve"> </w:t>
      </w:r>
      <w:r w:rsidR="00785E21">
        <w:rPr>
          <w:spacing w:val="-1"/>
          <w:sz w:val="26"/>
          <w:szCs w:val="26"/>
        </w:rPr>
        <w:t>п</w:t>
      </w:r>
      <w:r w:rsidR="00775194" w:rsidRPr="00775194">
        <w:rPr>
          <w:spacing w:val="-1"/>
          <w:sz w:val="26"/>
          <w:szCs w:val="26"/>
        </w:rPr>
        <w:t>роект</w:t>
      </w:r>
      <w:r w:rsidR="00785E21">
        <w:rPr>
          <w:spacing w:val="-1"/>
          <w:sz w:val="26"/>
          <w:szCs w:val="26"/>
        </w:rPr>
        <w:t>ом</w:t>
      </w:r>
      <w:r w:rsidR="00775194" w:rsidRPr="00775194">
        <w:rPr>
          <w:spacing w:val="-1"/>
          <w:sz w:val="26"/>
          <w:szCs w:val="26"/>
        </w:rPr>
        <w:t xml:space="preserve"> постановления Правительства Республики Коми «О внесении изменений в постановление Правительства Республики Коми от 2</w:t>
      </w:r>
      <w:r w:rsidR="00C63B0B">
        <w:rPr>
          <w:spacing w:val="-1"/>
          <w:sz w:val="26"/>
          <w:szCs w:val="26"/>
        </w:rPr>
        <w:t> </w:t>
      </w:r>
      <w:r w:rsidR="00775194" w:rsidRPr="00775194">
        <w:rPr>
          <w:spacing w:val="-1"/>
          <w:sz w:val="26"/>
          <w:szCs w:val="26"/>
        </w:rPr>
        <w:t>февраля 2017 г. №</w:t>
      </w:r>
      <w:r w:rsidR="00785E21">
        <w:rPr>
          <w:spacing w:val="-1"/>
          <w:sz w:val="26"/>
          <w:szCs w:val="26"/>
        </w:rPr>
        <w:t> </w:t>
      </w:r>
      <w:r w:rsidR="00775194" w:rsidRPr="00775194">
        <w:rPr>
          <w:spacing w:val="-1"/>
          <w:sz w:val="26"/>
          <w:szCs w:val="26"/>
        </w:rPr>
        <w:t xml:space="preserve">68 «О распределении субсидий местным бюджетам на </w:t>
      </w:r>
      <w:r w:rsidR="00775194" w:rsidRPr="00775194">
        <w:rPr>
          <w:spacing w:val="-1"/>
          <w:sz w:val="26"/>
          <w:szCs w:val="26"/>
        </w:rPr>
        <w:lastRenderedPageBreak/>
        <w:t>реализацию инвестиционных проектов по обеспечению новых земельных участков инженерной и дорожной инфраструктурой для целей жилищного строительства, предусмотренных в республиканском бюджете Республики Коми на 2017 год»</w:t>
      </w:r>
      <w:r w:rsidR="00785E21">
        <w:rPr>
          <w:spacing w:val="-1"/>
          <w:sz w:val="26"/>
          <w:szCs w:val="26"/>
        </w:rPr>
        <w:t xml:space="preserve"> (в </w:t>
      </w:r>
      <w:proofErr w:type="spellStart"/>
      <w:r w:rsidR="00785E21">
        <w:rPr>
          <w:spacing w:val="-1"/>
          <w:sz w:val="26"/>
          <w:szCs w:val="26"/>
        </w:rPr>
        <w:t>СЭДе</w:t>
      </w:r>
      <w:proofErr w:type="spellEnd"/>
      <w:r w:rsidR="00785E21">
        <w:rPr>
          <w:spacing w:val="-1"/>
          <w:sz w:val="26"/>
          <w:szCs w:val="26"/>
        </w:rPr>
        <w:t xml:space="preserve"> № 1444 от 17.10.2017) </w:t>
      </w:r>
      <w:r w:rsidR="008B7EC6">
        <w:rPr>
          <w:spacing w:val="-1"/>
          <w:sz w:val="26"/>
          <w:szCs w:val="26"/>
        </w:rPr>
        <w:t xml:space="preserve">в таблице 5.4 Приложения 1 к Программе </w:t>
      </w:r>
      <w:r w:rsidR="00785E21" w:rsidRPr="00785E21">
        <w:rPr>
          <w:spacing w:val="-1"/>
          <w:sz w:val="26"/>
          <w:szCs w:val="26"/>
        </w:rPr>
        <w:t>уточняется объем работ по инвестиционно</w:t>
      </w:r>
      <w:r w:rsidR="00785E21">
        <w:rPr>
          <w:spacing w:val="-1"/>
          <w:sz w:val="26"/>
          <w:szCs w:val="26"/>
        </w:rPr>
        <w:t>му</w:t>
      </w:r>
      <w:r w:rsidR="00785E21" w:rsidRPr="00785E21">
        <w:rPr>
          <w:spacing w:val="-1"/>
          <w:sz w:val="26"/>
          <w:szCs w:val="26"/>
        </w:rPr>
        <w:t xml:space="preserve"> проект</w:t>
      </w:r>
      <w:r w:rsidR="00785E21">
        <w:rPr>
          <w:spacing w:val="-1"/>
          <w:sz w:val="26"/>
          <w:szCs w:val="26"/>
        </w:rPr>
        <w:t>у</w:t>
      </w:r>
      <w:r w:rsidR="00785E21" w:rsidRPr="00785E21">
        <w:rPr>
          <w:spacing w:val="-1"/>
          <w:sz w:val="26"/>
          <w:szCs w:val="26"/>
        </w:rPr>
        <w:t xml:space="preserve"> «Обеспечение земельного участка коммунальной инфраструктурой </w:t>
      </w:r>
      <w:proofErr w:type="spellStart"/>
      <w:r w:rsidR="00785E21" w:rsidRPr="00785E21">
        <w:rPr>
          <w:spacing w:val="-1"/>
          <w:sz w:val="26"/>
          <w:szCs w:val="26"/>
        </w:rPr>
        <w:t>мкр</w:t>
      </w:r>
      <w:proofErr w:type="spellEnd"/>
      <w:r w:rsidR="00785E21" w:rsidRPr="00785E21">
        <w:rPr>
          <w:spacing w:val="-1"/>
          <w:sz w:val="26"/>
          <w:szCs w:val="26"/>
        </w:rPr>
        <w:t xml:space="preserve">. Шордор-2 </w:t>
      </w:r>
      <w:proofErr w:type="spellStart"/>
      <w:r w:rsidR="00785E21" w:rsidRPr="00785E21">
        <w:rPr>
          <w:spacing w:val="-1"/>
          <w:sz w:val="26"/>
          <w:szCs w:val="26"/>
        </w:rPr>
        <w:t>п.г.т</w:t>
      </w:r>
      <w:proofErr w:type="spellEnd"/>
      <w:r w:rsidR="00785E21" w:rsidRPr="00785E21">
        <w:rPr>
          <w:spacing w:val="-1"/>
          <w:sz w:val="26"/>
          <w:szCs w:val="26"/>
        </w:rPr>
        <w:t xml:space="preserve">. В. </w:t>
      </w:r>
      <w:proofErr w:type="spellStart"/>
      <w:r w:rsidR="00785E21" w:rsidRPr="00785E21">
        <w:rPr>
          <w:spacing w:val="-1"/>
          <w:sz w:val="26"/>
          <w:szCs w:val="26"/>
        </w:rPr>
        <w:t>Максаковка</w:t>
      </w:r>
      <w:proofErr w:type="spellEnd"/>
      <w:r w:rsidR="00785E21" w:rsidRPr="00785E21">
        <w:rPr>
          <w:spacing w:val="-1"/>
          <w:sz w:val="26"/>
          <w:szCs w:val="26"/>
        </w:rPr>
        <w:t xml:space="preserve"> (</w:t>
      </w:r>
      <w:proofErr w:type="spellStart"/>
      <w:r w:rsidR="00785E21" w:rsidRPr="00785E21">
        <w:rPr>
          <w:spacing w:val="-1"/>
          <w:sz w:val="26"/>
          <w:szCs w:val="26"/>
        </w:rPr>
        <w:t>внутримикрорайонные</w:t>
      </w:r>
      <w:proofErr w:type="spellEnd"/>
      <w:r w:rsidR="00785E21" w:rsidRPr="00785E21">
        <w:rPr>
          <w:spacing w:val="-1"/>
          <w:sz w:val="26"/>
          <w:szCs w:val="26"/>
        </w:rPr>
        <w:t xml:space="preserve"> улицы</w:t>
      </w:r>
      <w:r w:rsidR="00785E21">
        <w:rPr>
          <w:spacing w:val="-1"/>
          <w:sz w:val="26"/>
          <w:szCs w:val="26"/>
        </w:rPr>
        <w:t xml:space="preserve">, проезды и уличное освещение)», </w:t>
      </w:r>
      <w:r w:rsidR="00785E21" w:rsidRPr="00785E21">
        <w:rPr>
          <w:spacing w:val="-1"/>
          <w:sz w:val="26"/>
          <w:szCs w:val="26"/>
        </w:rPr>
        <w:t>осуществляемый за счет средств субсидии из республик</w:t>
      </w:r>
      <w:r w:rsidR="008B7EC6">
        <w:rPr>
          <w:spacing w:val="-1"/>
          <w:sz w:val="26"/>
          <w:szCs w:val="26"/>
        </w:rPr>
        <w:t>анского бюджета Республики Коми;</w:t>
      </w:r>
    </w:p>
    <w:p w:rsidR="008B7EC6" w:rsidRDefault="008B7EC6" w:rsidP="008B7EC6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7) </w:t>
      </w:r>
      <w:r w:rsidRPr="008B7EC6">
        <w:rPr>
          <w:spacing w:val="-1"/>
          <w:sz w:val="26"/>
          <w:szCs w:val="26"/>
        </w:rPr>
        <w:t xml:space="preserve">в связи невозможностью реализации проекта «Строительство водоочистного модуля производительностью 3,5 тыс. куб. м/сутки в г.Микунь (МР </w:t>
      </w:r>
      <w:r>
        <w:rPr>
          <w:spacing w:val="-1"/>
          <w:sz w:val="26"/>
          <w:szCs w:val="26"/>
        </w:rPr>
        <w:t>«</w:t>
      </w:r>
      <w:r w:rsidRPr="008B7EC6">
        <w:rPr>
          <w:spacing w:val="-1"/>
          <w:sz w:val="26"/>
          <w:szCs w:val="26"/>
        </w:rPr>
        <w:t>Усть-Вымский</w:t>
      </w:r>
      <w:r>
        <w:rPr>
          <w:spacing w:val="-1"/>
          <w:sz w:val="26"/>
          <w:szCs w:val="26"/>
        </w:rPr>
        <w:t>»</w:t>
      </w:r>
      <w:r w:rsidRPr="008B7EC6">
        <w:rPr>
          <w:spacing w:val="-1"/>
          <w:sz w:val="26"/>
          <w:szCs w:val="26"/>
        </w:rPr>
        <w:t>)» в 2017 году, поскольку аукцион, дважды проведенный Министерством финансов Республики Коми в июле и сентябре 20</w:t>
      </w:r>
      <w:r>
        <w:rPr>
          <w:spacing w:val="-1"/>
          <w:sz w:val="26"/>
          <w:szCs w:val="26"/>
        </w:rPr>
        <w:t>17 года, признан несостоявшимся</w:t>
      </w:r>
      <w:ins w:id="0" w:author="Приезжева Наталья Анатольевна" w:date="2017-11-20T10:48:00Z">
        <w:r w:rsidR="00880C52">
          <w:rPr>
            <w:spacing w:val="-1"/>
            <w:sz w:val="26"/>
            <w:szCs w:val="26"/>
          </w:rPr>
          <w:t>,</w:t>
        </w:r>
      </w:ins>
      <w:r>
        <w:rPr>
          <w:spacing w:val="-1"/>
          <w:sz w:val="26"/>
          <w:szCs w:val="26"/>
        </w:rPr>
        <w:t xml:space="preserve"> перераспределены</w:t>
      </w:r>
      <w:r w:rsidRPr="008B7EC6">
        <w:rPr>
          <w:spacing w:val="-1"/>
          <w:sz w:val="26"/>
          <w:szCs w:val="26"/>
        </w:rPr>
        <w:t xml:space="preserve"> лимиты бюджетных ассигнований в рамках основного мероприятия 2.04.08. «Содействие в строительстве и реконструкции объектов водоснабжения, водоотведения и </w:t>
      </w:r>
      <w:proofErr w:type="gramStart"/>
      <w:r w:rsidRPr="008B7EC6">
        <w:rPr>
          <w:spacing w:val="-1"/>
          <w:sz w:val="26"/>
          <w:szCs w:val="26"/>
        </w:rPr>
        <w:t>очистки сточных вод с приобретением российского оборудования</w:t>
      </w:r>
      <w:proofErr w:type="gramEnd"/>
      <w:r w:rsidRPr="008B7EC6">
        <w:rPr>
          <w:spacing w:val="-1"/>
          <w:sz w:val="26"/>
          <w:szCs w:val="26"/>
        </w:rPr>
        <w:t xml:space="preserve"> и материалов и использованием инновационной продукции, обеспечивающей энергосбережение и повышение энергетической эффективности» подпрограммы 2 «Создание условий для обеспечения качественными жилищно-коммунальными услугами населения Республики Коми» </w:t>
      </w:r>
      <w:r>
        <w:rPr>
          <w:spacing w:val="-1"/>
          <w:sz w:val="26"/>
          <w:szCs w:val="26"/>
        </w:rPr>
        <w:t xml:space="preserve">Программы на </w:t>
      </w:r>
      <w:r w:rsidRPr="008B7EC6">
        <w:rPr>
          <w:spacing w:val="-1"/>
          <w:sz w:val="26"/>
          <w:szCs w:val="26"/>
        </w:rPr>
        <w:t>объек</w:t>
      </w:r>
      <w:r>
        <w:rPr>
          <w:spacing w:val="-1"/>
          <w:sz w:val="26"/>
          <w:szCs w:val="26"/>
        </w:rPr>
        <w:t>т</w:t>
      </w:r>
      <w:r w:rsidRPr="008B7EC6">
        <w:rPr>
          <w:spacing w:val="-1"/>
          <w:sz w:val="26"/>
          <w:szCs w:val="26"/>
        </w:rPr>
        <w:t xml:space="preserve"> «Строительство системы водоснабжения в г. Микунь (I этап). Водохранилище г. Микунь (МР </w:t>
      </w:r>
      <w:r>
        <w:rPr>
          <w:spacing w:val="-1"/>
          <w:sz w:val="26"/>
          <w:szCs w:val="26"/>
        </w:rPr>
        <w:t>«</w:t>
      </w:r>
      <w:r w:rsidRPr="008B7EC6">
        <w:rPr>
          <w:spacing w:val="-1"/>
          <w:sz w:val="26"/>
          <w:szCs w:val="26"/>
        </w:rPr>
        <w:t>Усть-Вымский</w:t>
      </w:r>
      <w:r>
        <w:rPr>
          <w:spacing w:val="-1"/>
          <w:sz w:val="26"/>
          <w:szCs w:val="26"/>
        </w:rPr>
        <w:t>»)»</w:t>
      </w:r>
      <w:r w:rsidR="00880C52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 </w:t>
      </w:r>
      <w:r w:rsidR="00880C52">
        <w:rPr>
          <w:spacing w:val="-1"/>
          <w:sz w:val="26"/>
          <w:szCs w:val="26"/>
        </w:rPr>
        <w:t>Н</w:t>
      </w:r>
      <w:r>
        <w:rPr>
          <w:spacing w:val="-1"/>
          <w:sz w:val="26"/>
          <w:szCs w:val="26"/>
        </w:rPr>
        <w:t xml:space="preserve">а данном </w:t>
      </w:r>
      <w:r w:rsidRPr="008B7EC6">
        <w:rPr>
          <w:spacing w:val="-1"/>
          <w:sz w:val="26"/>
          <w:szCs w:val="26"/>
        </w:rPr>
        <w:t>объекте активно ведутся работы</w:t>
      </w:r>
      <w:r>
        <w:rPr>
          <w:spacing w:val="-1"/>
          <w:sz w:val="26"/>
          <w:szCs w:val="26"/>
        </w:rPr>
        <w:t xml:space="preserve"> и</w:t>
      </w:r>
      <w:ins w:id="1" w:author="Приезжева Наталья Анатольевна" w:date="2017-11-20T10:52:00Z">
        <w:r w:rsidR="00880C52">
          <w:rPr>
            <w:spacing w:val="-1"/>
            <w:sz w:val="26"/>
            <w:szCs w:val="26"/>
          </w:rPr>
          <w:t>,</w:t>
        </w:r>
      </w:ins>
      <w:r w:rsidRPr="008B7EC6">
        <w:rPr>
          <w:spacing w:val="-1"/>
          <w:sz w:val="26"/>
          <w:szCs w:val="26"/>
        </w:rPr>
        <w:t xml:space="preserve"> по информации администрации МО МР «Усть-Вымский»</w:t>
      </w:r>
      <w:r w:rsidR="00880C52">
        <w:rPr>
          <w:spacing w:val="-1"/>
          <w:sz w:val="26"/>
          <w:szCs w:val="26"/>
        </w:rPr>
        <w:t>,</w:t>
      </w:r>
      <w:r w:rsidR="00CC1882">
        <w:rPr>
          <w:spacing w:val="-1"/>
          <w:sz w:val="26"/>
          <w:szCs w:val="26"/>
        </w:rPr>
        <w:t xml:space="preserve"> подрядчик</w:t>
      </w:r>
      <w:r w:rsidRPr="008B7EC6">
        <w:rPr>
          <w:spacing w:val="-1"/>
          <w:sz w:val="26"/>
          <w:szCs w:val="26"/>
        </w:rPr>
        <w:t xml:space="preserve"> ООО «</w:t>
      </w:r>
      <w:proofErr w:type="spellStart"/>
      <w:r w:rsidRPr="008B7EC6">
        <w:rPr>
          <w:spacing w:val="-1"/>
          <w:sz w:val="26"/>
          <w:szCs w:val="26"/>
        </w:rPr>
        <w:t>Комистроймост</w:t>
      </w:r>
      <w:proofErr w:type="spellEnd"/>
      <w:r w:rsidRPr="008B7EC6">
        <w:rPr>
          <w:spacing w:val="-1"/>
          <w:sz w:val="26"/>
          <w:szCs w:val="26"/>
        </w:rPr>
        <w:t xml:space="preserve">» </w:t>
      </w:r>
      <w:r w:rsidR="00880C52" w:rsidRPr="008B7EC6">
        <w:rPr>
          <w:spacing w:val="-1"/>
          <w:sz w:val="26"/>
          <w:szCs w:val="26"/>
        </w:rPr>
        <w:t xml:space="preserve">в 2017 году </w:t>
      </w:r>
      <w:r w:rsidRPr="008B7EC6">
        <w:rPr>
          <w:spacing w:val="-1"/>
          <w:sz w:val="26"/>
          <w:szCs w:val="26"/>
        </w:rPr>
        <w:t>готов выполнить больший объем работ, чем предполагалось ранее</w:t>
      </w:r>
      <w:r>
        <w:rPr>
          <w:spacing w:val="-1"/>
          <w:sz w:val="26"/>
          <w:szCs w:val="26"/>
        </w:rPr>
        <w:t>. С</w:t>
      </w:r>
      <w:r w:rsidRPr="0057383C">
        <w:rPr>
          <w:spacing w:val="-1"/>
          <w:sz w:val="26"/>
          <w:szCs w:val="26"/>
        </w:rPr>
        <w:t xml:space="preserve">оответствующие изменения вносятся </w:t>
      </w:r>
      <w:r>
        <w:rPr>
          <w:spacing w:val="-1"/>
          <w:sz w:val="26"/>
          <w:szCs w:val="26"/>
        </w:rPr>
        <w:t>в таблицу 5.4 Приложения 1 к Программе;</w:t>
      </w:r>
    </w:p>
    <w:p w:rsidR="005346E3" w:rsidRPr="0057383C" w:rsidRDefault="008B7EC6" w:rsidP="008B7EC6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36B86" w:rsidRPr="0057383C">
        <w:rPr>
          <w:spacing w:val="-1"/>
          <w:sz w:val="26"/>
          <w:szCs w:val="26"/>
        </w:rPr>
        <w:t xml:space="preserve">) </w:t>
      </w:r>
      <w:r w:rsidR="000C3E9C" w:rsidRPr="0057383C">
        <w:rPr>
          <w:spacing w:val="-1"/>
          <w:sz w:val="26"/>
          <w:szCs w:val="26"/>
        </w:rPr>
        <w:t>п</w:t>
      </w:r>
      <w:r w:rsidR="00E36B86" w:rsidRPr="0057383C">
        <w:rPr>
          <w:spacing w:val="-1"/>
          <w:sz w:val="26"/>
          <w:szCs w:val="26"/>
        </w:rPr>
        <w:t>роизведены редакционные правки.</w:t>
      </w:r>
    </w:p>
    <w:p w:rsidR="00E36B86" w:rsidRPr="0057383C" w:rsidRDefault="00E36B86" w:rsidP="005C0D21">
      <w:pPr>
        <w:spacing w:line="276" w:lineRule="auto"/>
        <w:ind w:firstLine="720"/>
        <w:jc w:val="both"/>
        <w:rPr>
          <w:spacing w:val="-1"/>
          <w:sz w:val="26"/>
          <w:szCs w:val="26"/>
        </w:rPr>
      </w:pPr>
    </w:p>
    <w:p w:rsidR="0067393E" w:rsidRPr="0057383C" w:rsidRDefault="0067393E" w:rsidP="005C0D21">
      <w:pPr>
        <w:spacing w:line="276" w:lineRule="auto"/>
        <w:ind w:firstLine="720"/>
        <w:jc w:val="both"/>
        <w:rPr>
          <w:spacing w:val="-1"/>
          <w:sz w:val="26"/>
          <w:szCs w:val="26"/>
        </w:rPr>
      </w:pPr>
      <w:r w:rsidRPr="0057383C">
        <w:rPr>
          <w:spacing w:val="-1"/>
          <w:sz w:val="26"/>
          <w:szCs w:val="26"/>
        </w:rPr>
        <w:t xml:space="preserve">Данные изменения будут вступать в силу с момента вступления в силу Закона № </w:t>
      </w:r>
      <w:r w:rsidR="008B7EC6">
        <w:rPr>
          <w:spacing w:val="-1"/>
          <w:sz w:val="26"/>
          <w:szCs w:val="26"/>
        </w:rPr>
        <w:t>74</w:t>
      </w:r>
      <w:r w:rsidR="005C0D21" w:rsidRPr="0057383C">
        <w:rPr>
          <w:spacing w:val="-1"/>
          <w:sz w:val="26"/>
          <w:szCs w:val="26"/>
        </w:rPr>
        <w:t xml:space="preserve">-РЗ, то есть с </w:t>
      </w:r>
      <w:r w:rsidR="008B7EC6">
        <w:rPr>
          <w:spacing w:val="-1"/>
          <w:sz w:val="26"/>
          <w:szCs w:val="26"/>
        </w:rPr>
        <w:t>31</w:t>
      </w:r>
      <w:r w:rsidR="00FB2A80" w:rsidRPr="0057383C">
        <w:rPr>
          <w:spacing w:val="-1"/>
          <w:sz w:val="26"/>
          <w:szCs w:val="26"/>
        </w:rPr>
        <w:t>.</w:t>
      </w:r>
      <w:r w:rsidR="008B7EC6">
        <w:rPr>
          <w:spacing w:val="-1"/>
          <w:sz w:val="26"/>
          <w:szCs w:val="26"/>
        </w:rPr>
        <w:t>10</w:t>
      </w:r>
      <w:r w:rsidR="00FB2A80" w:rsidRPr="0057383C">
        <w:rPr>
          <w:spacing w:val="-1"/>
          <w:sz w:val="26"/>
          <w:szCs w:val="26"/>
        </w:rPr>
        <w:t>.2017</w:t>
      </w:r>
      <w:r w:rsidRPr="0057383C">
        <w:rPr>
          <w:spacing w:val="-1"/>
          <w:sz w:val="26"/>
          <w:szCs w:val="26"/>
        </w:rPr>
        <w:t>.</w:t>
      </w:r>
    </w:p>
    <w:p w:rsidR="004D419B" w:rsidRPr="0057383C" w:rsidRDefault="004D419B" w:rsidP="005C0D21">
      <w:pPr>
        <w:spacing w:line="276" w:lineRule="auto"/>
        <w:ind w:firstLine="720"/>
        <w:jc w:val="both"/>
        <w:rPr>
          <w:spacing w:val="-1"/>
          <w:sz w:val="26"/>
          <w:szCs w:val="26"/>
        </w:rPr>
      </w:pPr>
    </w:p>
    <w:p w:rsidR="00974165" w:rsidRPr="0057383C" w:rsidRDefault="00974165" w:rsidP="00671F48">
      <w:pPr>
        <w:widowControl/>
        <w:outlineLvl w:val="0"/>
        <w:rPr>
          <w:sz w:val="26"/>
          <w:szCs w:val="26"/>
        </w:rPr>
      </w:pPr>
    </w:p>
    <w:p w:rsidR="00FB2A80" w:rsidRPr="0057383C" w:rsidRDefault="00FB2A80" w:rsidP="00671F48">
      <w:pPr>
        <w:widowControl/>
        <w:outlineLvl w:val="0"/>
        <w:rPr>
          <w:sz w:val="26"/>
          <w:szCs w:val="26"/>
        </w:rPr>
      </w:pPr>
    </w:p>
    <w:p w:rsidR="005C0D21" w:rsidRPr="0057383C" w:rsidRDefault="005C0D21" w:rsidP="00671F48">
      <w:pPr>
        <w:widowControl/>
        <w:outlineLvl w:val="0"/>
        <w:rPr>
          <w:sz w:val="26"/>
          <w:szCs w:val="26"/>
        </w:rPr>
      </w:pPr>
    </w:p>
    <w:p w:rsidR="008B7EC6" w:rsidRPr="008B7EC6" w:rsidRDefault="00874FFB" w:rsidP="008B7EC6">
      <w:pPr>
        <w:widowControl/>
        <w:outlineLvl w:val="0"/>
        <w:rPr>
          <w:sz w:val="26"/>
          <w:szCs w:val="26"/>
        </w:rPr>
      </w:pPr>
      <w:r>
        <w:rPr>
          <w:sz w:val="26"/>
          <w:szCs w:val="26"/>
        </w:rPr>
        <w:t>И.о</w:t>
      </w:r>
      <w:r w:rsidR="008B7EC6" w:rsidRPr="008B7EC6">
        <w:rPr>
          <w:sz w:val="26"/>
          <w:szCs w:val="26"/>
        </w:rPr>
        <w:t xml:space="preserve"> министр</w:t>
      </w:r>
      <w:r>
        <w:rPr>
          <w:sz w:val="26"/>
          <w:szCs w:val="26"/>
        </w:rPr>
        <w:t>а</w:t>
      </w:r>
      <w:r w:rsidR="008B7EC6" w:rsidRPr="008B7EC6">
        <w:rPr>
          <w:sz w:val="26"/>
          <w:szCs w:val="26"/>
        </w:rPr>
        <w:t xml:space="preserve"> строительства,</w:t>
      </w:r>
      <w:bookmarkStart w:id="2" w:name="_GoBack"/>
    </w:p>
    <w:p w:rsidR="008B7EC6" w:rsidRPr="008B7EC6" w:rsidRDefault="008B7EC6" w:rsidP="008B7EC6">
      <w:pPr>
        <w:widowControl/>
        <w:outlineLvl w:val="0"/>
        <w:rPr>
          <w:sz w:val="26"/>
          <w:szCs w:val="26"/>
        </w:rPr>
      </w:pPr>
      <w:r w:rsidRPr="008B7EC6">
        <w:rPr>
          <w:sz w:val="26"/>
          <w:szCs w:val="26"/>
        </w:rPr>
        <w:t>тарифов, жилищно-коммунального и</w:t>
      </w:r>
    </w:p>
    <w:p w:rsidR="00A02EB4" w:rsidRDefault="008B7EC6" w:rsidP="008B7EC6">
      <w:pPr>
        <w:widowControl/>
        <w:outlineLvl w:val="0"/>
        <w:rPr>
          <w:sz w:val="26"/>
          <w:szCs w:val="26"/>
        </w:rPr>
      </w:pPr>
      <w:r w:rsidRPr="008B7EC6">
        <w:rPr>
          <w:sz w:val="26"/>
          <w:szCs w:val="26"/>
        </w:rPr>
        <w:t>дорожного хоз</w:t>
      </w:r>
      <w:r>
        <w:rPr>
          <w:sz w:val="26"/>
          <w:szCs w:val="26"/>
        </w:rPr>
        <w:t xml:space="preserve">яйства Республики Коми </w:t>
      </w:r>
      <w:r w:rsidRPr="008B7EC6">
        <w:rPr>
          <w:sz w:val="26"/>
          <w:szCs w:val="26"/>
        </w:rPr>
        <w:t xml:space="preserve">             </w:t>
      </w:r>
      <w:r w:rsidR="00874FFB">
        <w:rPr>
          <w:sz w:val="26"/>
          <w:szCs w:val="26"/>
        </w:rPr>
        <w:t xml:space="preserve">                     </w:t>
      </w:r>
      <w:r w:rsidRPr="008B7EC6">
        <w:rPr>
          <w:sz w:val="26"/>
          <w:szCs w:val="26"/>
        </w:rPr>
        <w:t xml:space="preserve">       </w:t>
      </w:r>
      <w:bookmarkEnd w:id="2"/>
      <w:r w:rsidR="00874FFB">
        <w:rPr>
          <w:sz w:val="26"/>
          <w:szCs w:val="26"/>
        </w:rPr>
        <w:t>С.В. Двуреченский</w:t>
      </w:r>
    </w:p>
    <w:p w:rsidR="008B7EC6" w:rsidRDefault="008B7EC6" w:rsidP="008B7EC6">
      <w:pPr>
        <w:widowControl/>
        <w:outlineLvl w:val="0"/>
        <w:rPr>
          <w:sz w:val="26"/>
          <w:szCs w:val="26"/>
        </w:rPr>
      </w:pPr>
    </w:p>
    <w:p w:rsidR="008B7EC6" w:rsidRPr="0057383C" w:rsidRDefault="008B7EC6" w:rsidP="008B7EC6">
      <w:pPr>
        <w:widowControl/>
        <w:outlineLvl w:val="0"/>
        <w:rPr>
          <w:sz w:val="26"/>
          <w:szCs w:val="26"/>
        </w:rPr>
      </w:pPr>
    </w:p>
    <w:p w:rsidR="00BC2087" w:rsidRPr="0057383C" w:rsidRDefault="005C6637" w:rsidP="00A02EB4">
      <w:pPr>
        <w:widowControl/>
        <w:outlineLvl w:val="0"/>
        <w:rPr>
          <w:sz w:val="26"/>
          <w:szCs w:val="26"/>
        </w:rPr>
        <w:sectPr w:rsidR="00BC2087" w:rsidRPr="0057383C" w:rsidSect="00974165">
          <w:footerReference w:type="default" r:id="rId8"/>
          <w:pgSz w:w="11909" w:h="16834"/>
          <w:pgMar w:top="1418" w:right="994" w:bottom="993" w:left="1560" w:header="720" w:footer="491" w:gutter="0"/>
          <w:cols w:space="60"/>
          <w:noEndnote/>
          <w:titlePg/>
          <w:docGrid w:linePitch="272"/>
        </w:sectPr>
      </w:pPr>
      <w:r w:rsidRPr="0057383C">
        <w:rPr>
          <w:sz w:val="26"/>
          <w:szCs w:val="26"/>
        </w:rPr>
        <w:t>«</w:t>
      </w:r>
      <w:r w:rsidR="006A52CE" w:rsidRPr="0057383C">
        <w:rPr>
          <w:sz w:val="26"/>
          <w:szCs w:val="26"/>
        </w:rPr>
        <w:t>___</w:t>
      </w:r>
      <w:r w:rsidRPr="0057383C">
        <w:rPr>
          <w:sz w:val="26"/>
          <w:szCs w:val="26"/>
        </w:rPr>
        <w:t>»</w:t>
      </w:r>
      <w:r w:rsidR="00097C8C" w:rsidRPr="0057383C">
        <w:rPr>
          <w:sz w:val="26"/>
          <w:szCs w:val="26"/>
        </w:rPr>
        <w:t>___________2017</w:t>
      </w:r>
      <w:r w:rsidR="006A52CE" w:rsidRPr="0057383C">
        <w:rPr>
          <w:sz w:val="26"/>
          <w:szCs w:val="26"/>
        </w:rPr>
        <w:t xml:space="preserve"> г.</w:t>
      </w:r>
    </w:p>
    <w:p w:rsidR="00BC2087" w:rsidRPr="0057383C" w:rsidRDefault="00BC2087" w:rsidP="00BC2087">
      <w:pPr>
        <w:ind w:left="3828"/>
        <w:jc w:val="right"/>
        <w:outlineLvl w:val="1"/>
        <w:rPr>
          <w:rFonts w:eastAsia="Calibri"/>
          <w:sz w:val="26"/>
          <w:szCs w:val="26"/>
          <w:lang w:eastAsia="en-US"/>
        </w:rPr>
      </w:pPr>
      <w:r w:rsidRPr="0057383C">
        <w:rPr>
          <w:rFonts w:eastAsia="Calibri"/>
          <w:sz w:val="26"/>
          <w:szCs w:val="26"/>
          <w:lang w:eastAsia="en-US"/>
        </w:rPr>
        <w:lastRenderedPageBreak/>
        <w:t xml:space="preserve">Приложение </w:t>
      </w:r>
    </w:p>
    <w:p w:rsidR="00BC2087" w:rsidRPr="0057383C" w:rsidRDefault="00BC2087" w:rsidP="00BC2087">
      <w:pPr>
        <w:ind w:left="3261"/>
        <w:jc w:val="right"/>
        <w:rPr>
          <w:sz w:val="26"/>
          <w:szCs w:val="26"/>
        </w:rPr>
      </w:pPr>
      <w:r w:rsidRPr="0057383C">
        <w:rPr>
          <w:rFonts w:eastAsia="Calibri"/>
          <w:sz w:val="26"/>
          <w:szCs w:val="26"/>
          <w:lang w:eastAsia="en-US"/>
        </w:rPr>
        <w:t xml:space="preserve">к пояснительной записке к проекту постановления </w:t>
      </w:r>
      <w:r w:rsidR="006B23A1" w:rsidRPr="0057383C">
        <w:rPr>
          <w:rFonts w:eastAsia="Calibri"/>
          <w:sz w:val="26"/>
          <w:szCs w:val="26"/>
          <w:lang w:eastAsia="en-US"/>
        </w:rPr>
        <w:t>Правительства Республики Коми «О внесении изменений в постановление Правительства Республики Коми от 28 сентября 2012 г. № 413 «О Государственной программе Республики Коми «Развитие строительства и жилищно-коммунального комплекса, энергосбережение и повышение энергоэффективности»</w:t>
      </w:r>
    </w:p>
    <w:p w:rsidR="00BC2087" w:rsidRPr="0057383C" w:rsidRDefault="00BC2087" w:rsidP="00BC2087">
      <w:pPr>
        <w:pStyle w:val="a5"/>
        <w:tabs>
          <w:tab w:val="clear" w:pos="4153"/>
          <w:tab w:val="clear" w:pos="8306"/>
        </w:tabs>
        <w:spacing w:line="276" w:lineRule="auto"/>
        <w:ind w:left="3828" w:right="-1"/>
        <w:jc w:val="center"/>
        <w:rPr>
          <w:sz w:val="26"/>
          <w:szCs w:val="26"/>
        </w:rPr>
      </w:pPr>
    </w:p>
    <w:p w:rsidR="00BC2087" w:rsidRPr="0057383C" w:rsidRDefault="00BC2087" w:rsidP="00BC2087">
      <w:pPr>
        <w:pStyle w:val="a5"/>
        <w:tabs>
          <w:tab w:val="clear" w:pos="4153"/>
          <w:tab w:val="clear" w:pos="8306"/>
        </w:tabs>
        <w:spacing w:line="276" w:lineRule="auto"/>
        <w:ind w:left="3828" w:right="-1"/>
        <w:jc w:val="center"/>
        <w:rPr>
          <w:sz w:val="26"/>
          <w:szCs w:val="26"/>
        </w:rPr>
      </w:pPr>
    </w:p>
    <w:p w:rsidR="00BC2087" w:rsidRPr="0057383C" w:rsidRDefault="00BC2087" w:rsidP="00BC2087">
      <w:pPr>
        <w:pStyle w:val="a5"/>
        <w:tabs>
          <w:tab w:val="clear" w:pos="4153"/>
          <w:tab w:val="clear" w:pos="8306"/>
        </w:tabs>
        <w:spacing w:line="276" w:lineRule="auto"/>
        <w:ind w:right="-1"/>
        <w:jc w:val="center"/>
        <w:rPr>
          <w:b/>
          <w:sz w:val="26"/>
          <w:szCs w:val="26"/>
        </w:rPr>
      </w:pPr>
      <w:r w:rsidRPr="0057383C">
        <w:rPr>
          <w:b/>
          <w:sz w:val="26"/>
          <w:szCs w:val="26"/>
        </w:rPr>
        <w:t>ДОПОЛНИТЕЛЬНЫЕ И ОБОСНОВЫВАЮЩИЕ МАТЕРИАЛЫ</w:t>
      </w:r>
    </w:p>
    <w:p w:rsidR="00BC2087" w:rsidRPr="0057383C" w:rsidRDefault="00BC2087" w:rsidP="00BC2087">
      <w:pPr>
        <w:pStyle w:val="a5"/>
        <w:spacing w:line="276" w:lineRule="auto"/>
        <w:ind w:right="-1"/>
        <w:jc w:val="center"/>
        <w:rPr>
          <w:b/>
          <w:sz w:val="26"/>
          <w:szCs w:val="26"/>
        </w:rPr>
      </w:pPr>
      <w:r w:rsidRPr="0057383C">
        <w:rPr>
          <w:b/>
          <w:sz w:val="26"/>
          <w:szCs w:val="26"/>
        </w:rPr>
        <w:t xml:space="preserve">к проекту постановления Правительства Республики Коми «О внесении изменений в некоторые постановления Правительства Республики Коми» </w:t>
      </w:r>
    </w:p>
    <w:p w:rsidR="00BC2087" w:rsidRPr="0057383C" w:rsidRDefault="00BC2087" w:rsidP="00BC2087">
      <w:pPr>
        <w:pStyle w:val="a5"/>
        <w:tabs>
          <w:tab w:val="clear" w:pos="4153"/>
          <w:tab w:val="clear" w:pos="8306"/>
        </w:tabs>
        <w:spacing w:line="276" w:lineRule="auto"/>
        <w:ind w:right="-1"/>
        <w:jc w:val="center"/>
        <w:rPr>
          <w:sz w:val="26"/>
          <w:szCs w:val="26"/>
        </w:rPr>
      </w:pP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57383C">
        <w:rPr>
          <w:b/>
          <w:sz w:val="26"/>
          <w:szCs w:val="26"/>
        </w:rPr>
        <w:t>1. Описание мер государственного регулирования в сфере реализации государственной программы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В целях сдерживания темпов роста тарифов на коммунальные услуги и обеспечение стабильной работы ресурсоснабжающих организаций в рамках подпрограммы 2 «Создание условий для обеспечения качественными жилищно-коммунальными услугами населения Республики Коми» (далее – подпрограмма 2) Государственной программы Республики Коми «Развитие строительства и жилищно-коммунального комплекса, энергосбережение и повышение энергоэффективности» (далее - Программа) оказываются: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1) гарантированное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отопления;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2) гарантированное возмещение выпадающих доходов, связанных с государственным регулированием цен (тарифов), в рамках которого осуществляется: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а) </w:t>
      </w:r>
      <w:r w:rsidR="00FB744C" w:rsidRPr="0057383C">
        <w:rPr>
          <w:sz w:val="26"/>
          <w:szCs w:val="26"/>
        </w:rPr>
        <w:t>субсидии на возмещение выпадающих доходов, связанных с ограничением роста регулируемых розничных цен на сжиженный газ, реализуемый для бытовых нужд населения, предельными (максимальными) индексами изменения размера вносимой гражданами платы за коммунальные услуги</w:t>
      </w:r>
      <w:r w:rsidRPr="0057383C">
        <w:rPr>
          <w:sz w:val="26"/>
          <w:szCs w:val="26"/>
        </w:rPr>
        <w:t>;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б) компенсация выпадающих доходов теплоснабжающим организациям и организациям, осуществляющим горячее водоснабжение, холодное водоснабжение и (или) водоотведение, в связи с применением льготных тарифов на тепловую энергию (мощность), на питьевую воду (питьевое водоснабжение), на горячую воду (горячее водоснабжение) и на водоотведение.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  <w:sectPr w:rsidR="00BC2087" w:rsidRPr="0057383C" w:rsidSect="00794361">
          <w:pgSz w:w="11909" w:h="16834"/>
          <w:pgMar w:top="851" w:right="994" w:bottom="993" w:left="1560" w:header="720" w:footer="491" w:gutter="0"/>
          <w:cols w:space="60"/>
          <w:noEndnote/>
          <w:docGrid w:linePitch="272"/>
        </w:sectPr>
      </w:pPr>
      <w:r w:rsidRPr="0057383C">
        <w:rPr>
          <w:sz w:val="26"/>
          <w:szCs w:val="26"/>
        </w:rPr>
        <w:t>Сведения об основных мерах государственного и правового регулирования по реализации подпрограммы 2 представлены в таблице 1.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right"/>
        <w:rPr>
          <w:sz w:val="26"/>
          <w:szCs w:val="26"/>
        </w:rPr>
      </w:pPr>
      <w:r w:rsidRPr="0057383C">
        <w:rPr>
          <w:sz w:val="26"/>
          <w:szCs w:val="26"/>
        </w:rPr>
        <w:lastRenderedPageBreak/>
        <w:t>Таблица 1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center"/>
        <w:rPr>
          <w:sz w:val="26"/>
          <w:szCs w:val="26"/>
        </w:rPr>
      </w:pPr>
      <w:bookmarkStart w:id="3" w:name="Par4245"/>
      <w:bookmarkEnd w:id="3"/>
      <w:r w:rsidRPr="0057383C">
        <w:rPr>
          <w:sz w:val="26"/>
          <w:szCs w:val="26"/>
        </w:rPr>
        <w:t>ОЦЕНКА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center"/>
        <w:rPr>
          <w:sz w:val="26"/>
          <w:szCs w:val="26"/>
        </w:rPr>
      </w:pPr>
      <w:r w:rsidRPr="0057383C">
        <w:rPr>
          <w:sz w:val="26"/>
          <w:szCs w:val="26"/>
        </w:rPr>
        <w:t>применения мер государственного регулирования в сфере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center"/>
        <w:rPr>
          <w:sz w:val="26"/>
          <w:szCs w:val="26"/>
        </w:rPr>
      </w:pPr>
      <w:r w:rsidRPr="0057383C">
        <w:rPr>
          <w:sz w:val="26"/>
          <w:szCs w:val="26"/>
        </w:rPr>
        <w:t>реализации государственной программы</w:t>
      </w:r>
    </w:p>
    <w:tbl>
      <w:tblPr>
        <w:tblStyle w:val="ac"/>
        <w:tblW w:w="15021" w:type="dxa"/>
        <w:tblLayout w:type="fixed"/>
        <w:tblLook w:val="04A0" w:firstRow="1" w:lastRow="0" w:firstColumn="1" w:lastColumn="0" w:noHBand="0" w:noVBand="1"/>
      </w:tblPr>
      <w:tblGrid>
        <w:gridCol w:w="510"/>
        <w:gridCol w:w="2320"/>
        <w:gridCol w:w="2268"/>
        <w:gridCol w:w="1276"/>
        <w:gridCol w:w="1134"/>
        <w:gridCol w:w="1275"/>
        <w:gridCol w:w="1276"/>
        <w:gridCol w:w="1276"/>
        <w:gridCol w:w="1305"/>
        <w:gridCol w:w="2381"/>
      </w:tblGrid>
      <w:tr w:rsidR="006B23A1" w:rsidRPr="00E8483B" w:rsidTr="00676807">
        <w:trPr>
          <w:trHeight w:val="675"/>
        </w:trPr>
        <w:tc>
          <w:tcPr>
            <w:tcW w:w="510" w:type="dxa"/>
            <w:vMerge w:val="restart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№ п/п</w:t>
            </w:r>
          </w:p>
        </w:tc>
        <w:tc>
          <w:tcPr>
            <w:tcW w:w="2320" w:type="dxa"/>
            <w:vMerge w:val="restart"/>
            <w:noWrap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bookmarkStart w:id="4" w:name="RANGE!B4"/>
            <w:r w:rsidRPr="00E8483B">
              <w:rPr>
                <w:spacing w:val="-1"/>
                <w:sz w:val="22"/>
                <w:szCs w:val="22"/>
              </w:rPr>
              <w:t>Наименование меры[1]</w:t>
            </w:r>
            <w:bookmarkEnd w:id="4"/>
          </w:p>
        </w:tc>
        <w:tc>
          <w:tcPr>
            <w:tcW w:w="2268" w:type="dxa"/>
            <w:vMerge w:val="restart"/>
            <w:noWrap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bookmarkStart w:id="5" w:name="RANGE!C4"/>
            <w:r w:rsidRPr="00E8483B">
              <w:rPr>
                <w:spacing w:val="-1"/>
                <w:sz w:val="22"/>
                <w:szCs w:val="22"/>
              </w:rPr>
              <w:t>Показатель применения меры[2]</w:t>
            </w:r>
            <w:bookmarkEnd w:id="5"/>
          </w:p>
        </w:tc>
        <w:tc>
          <w:tcPr>
            <w:tcW w:w="7542" w:type="dxa"/>
            <w:gridSpan w:val="6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Финансовая оценка результата (тыс. руб.), годы</w:t>
            </w:r>
          </w:p>
        </w:tc>
        <w:tc>
          <w:tcPr>
            <w:tcW w:w="2381" w:type="dxa"/>
            <w:vMerge w:val="restart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bookmarkStart w:id="6" w:name="RANGE!J4"/>
            <w:r w:rsidRPr="00E8483B">
              <w:rPr>
                <w:spacing w:val="-1"/>
                <w:sz w:val="22"/>
                <w:szCs w:val="22"/>
              </w:rPr>
              <w:t>Краткое обоснование необходимости применения для достижения цели государственной программы[3]</w:t>
            </w:r>
            <w:bookmarkEnd w:id="6"/>
          </w:p>
        </w:tc>
      </w:tr>
      <w:tr w:rsidR="006B23A1" w:rsidRPr="00E8483B" w:rsidTr="00676807">
        <w:trPr>
          <w:trHeight w:val="645"/>
        </w:trPr>
        <w:tc>
          <w:tcPr>
            <w:tcW w:w="510" w:type="dxa"/>
            <w:vMerge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</w:p>
        </w:tc>
        <w:tc>
          <w:tcPr>
            <w:tcW w:w="2320" w:type="dxa"/>
            <w:vMerge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</w:p>
        </w:tc>
        <w:tc>
          <w:tcPr>
            <w:tcW w:w="2268" w:type="dxa"/>
            <w:vMerge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2014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2015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2016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2017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2018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2019</w:t>
            </w:r>
          </w:p>
        </w:tc>
        <w:tc>
          <w:tcPr>
            <w:tcW w:w="2381" w:type="dxa"/>
            <w:vMerge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</w:p>
        </w:tc>
      </w:tr>
      <w:tr w:rsidR="006B23A1" w:rsidRPr="00E8483B" w:rsidTr="00676807">
        <w:trPr>
          <w:trHeight w:val="31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3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5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6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7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9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10</w:t>
            </w:r>
          </w:p>
        </w:tc>
      </w:tr>
      <w:tr w:rsidR="006B23A1" w:rsidRPr="00E8483B" w:rsidTr="00676807">
        <w:trPr>
          <w:trHeight w:val="315"/>
        </w:trPr>
        <w:tc>
          <w:tcPr>
            <w:tcW w:w="15021" w:type="dxa"/>
            <w:gridSpan w:val="10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b/>
                <w:bCs/>
                <w:spacing w:val="-1"/>
                <w:sz w:val="22"/>
                <w:szCs w:val="22"/>
              </w:rPr>
            </w:pPr>
            <w:r w:rsidRPr="00E8483B">
              <w:rPr>
                <w:b/>
                <w:bCs/>
                <w:spacing w:val="-1"/>
                <w:sz w:val="22"/>
                <w:szCs w:val="22"/>
              </w:rPr>
              <w:t>Подпрограмма 2. Создание условий для обеспечения качественными жилищно-коммунальными услугами населения Республики Коми</w:t>
            </w:r>
          </w:p>
        </w:tc>
      </w:tr>
      <w:tr w:rsidR="006B23A1" w:rsidRPr="00E8483B" w:rsidTr="00676807">
        <w:trPr>
          <w:trHeight w:val="182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1.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Возмещение выпадающих доходов, связанных с ограничением размеров тарифов в сферах теплоснабжения, водоснабжения, водоотведения предельными максимальными уровнями тарифов, индексами максимально возможного изменения установленных тарифов, а также связанных с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 xml:space="preserve">ограничением роста регулируемых розничных цен на сжиженный газ, </w:t>
            </w:r>
            <w:proofErr w:type="gramStart"/>
            <w:r w:rsidRPr="00E8483B">
              <w:rPr>
                <w:spacing w:val="-1"/>
                <w:sz w:val="22"/>
                <w:szCs w:val="22"/>
              </w:rPr>
              <w:t>реализуемый  для</w:t>
            </w:r>
            <w:proofErr w:type="gramEnd"/>
            <w:r w:rsidRPr="00E8483B">
              <w:rPr>
                <w:spacing w:val="-1"/>
                <w:sz w:val="22"/>
                <w:szCs w:val="22"/>
              </w:rPr>
              <w:t xml:space="preserve"> бытовых нужд населения, уровнем роста соответствующих оптовых цен на сжиженный газ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Возмещение выпадающих доходов, связанных с ограничением размеров тарифов на коммунальные услуги предельными индексами максимально возможного изменения установленных тарифов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1 030 762,5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842 222,8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Снижение влияния негативных факторов, связанных с ограничением размеров тарифов (цен) на коммунальные услуги при государственном регулировании цен</w:t>
            </w:r>
          </w:p>
        </w:tc>
      </w:tr>
      <w:tr w:rsidR="006B23A1" w:rsidRPr="00E8483B" w:rsidTr="00676807">
        <w:trPr>
          <w:trHeight w:val="163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2.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41 371,1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73 661,4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73 122,6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81 181,8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82 736,1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83 256,1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Поддержка поставщиков топлива твердого населению и недопущение роста цен на топливо твердое, реализуемое гражданам и используемое для нужд отопления выше предельных максимальных розничных цен, утвержденным Правительством Республики Коми</w:t>
            </w:r>
          </w:p>
        </w:tc>
      </w:tr>
      <w:tr w:rsidR="006B23A1" w:rsidRPr="00E8483B" w:rsidTr="00676807">
        <w:trPr>
          <w:trHeight w:val="549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3.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Компенсация выпадающих доходов в связи с применением льготных тарифов на тепловую энергию (мощность) и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>льготных тарифов в сфере водоснабжения и водоотведения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 xml:space="preserve">Компенсация выпадающих доходов в связи с применением льготных тарифов на тепловую энергию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>(мощность) и льготных тарифов в сфере водоснабжения и водоотведения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859 843,6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838 634,9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Снижение влияния негативных факторов, связанных с ограничением размеров тарифов (цен) на коммунальные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>услуги при государственном регулировании цен</w:t>
            </w:r>
          </w:p>
        </w:tc>
      </w:tr>
      <w:tr w:rsidR="006B23A1" w:rsidRPr="00E8483B" w:rsidTr="00676807">
        <w:trPr>
          <w:trHeight w:val="388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4.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Возмещение выпадающих доходов, связанных с государственным регулированием цен (тарифов)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Всего, </w:t>
            </w:r>
            <w:r w:rsidRPr="00E8483B">
              <w:rPr>
                <w:spacing w:val="-1"/>
                <w:sz w:val="22"/>
                <w:szCs w:val="22"/>
              </w:rPr>
              <w:br/>
              <w:t>в том числе: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1 663 268,5</w:t>
            </w:r>
          </w:p>
        </w:tc>
        <w:tc>
          <w:tcPr>
            <w:tcW w:w="1276" w:type="dxa"/>
            <w:hideMark/>
          </w:tcPr>
          <w:p w:rsidR="006B23A1" w:rsidRPr="00E8483B" w:rsidRDefault="00C63B0B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C63B0B">
              <w:rPr>
                <w:spacing w:val="-1"/>
                <w:sz w:val="22"/>
                <w:szCs w:val="22"/>
              </w:rPr>
              <w:t>1 337 532,1</w:t>
            </w:r>
          </w:p>
        </w:tc>
        <w:tc>
          <w:tcPr>
            <w:tcW w:w="1276" w:type="dxa"/>
            <w:hideMark/>
          </w:tcPr>
          <w:p w:rsidR="006B23A1" w:rsidRPr="00676807" w:rsidRDefault="006B23A1" w:rsidP="00676807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1 625 429,0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1 688 285,0</w:t>
            </w:r>
          </w:p>
        </w:tc>
        <w:tc>
          <w:tcPr>
            <w:tcW w:w="2381" w:type="dxa"/>
            <w:hideMark/>
          </w:tcPr>
          <w:p w:rsidR="00676807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Сдерживание темпов роста тарифов на коммунальные услуги. Обеспечение стабильной работы ресурсоснабжающих организаций, снижение финансовых рисков.</w:t>
            </w:r>
            <w:r w:rsidRPr="00E8483B">
              <w:rPr>
                <w:spacing w:val="-1"/>
                <w:sz w:val="22"/>
                <w:szCs w:val="22"/>
              </w:rPr>
              <w:br/>
              <w:t>Снижение влияния негативных факторов, связанных с ограничением размеров тарифов (цен) на коммунальные услуги при государственном регулировании цен</w:t>
            </w:r>
          </w:p>
        </w:tc>
      </w:tr>
      <w:tr w:rsidR="006B23A1" w:rsidRPr="00E8483B" w:rsidTr="00676807">
        <w:trPr>
          <w:trHeight w:val="388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 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 </w:t>
            </w:r>
          </w:p>
        </w:tc>
        <w:tc>
          <w:tcPr>
            <w:tcW w:w="2268" w:type="dxa"/>
            <w:hideMark/>
          </w:tcPr>
          <w:p w:rsidR="00676807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Возмещение выпадающих доходов, связанных с ограничением роста регулируемых розничных це</w:t>
            </w:r>
            <w:r w:rsidR="00676807">
              <w:rPr>
                <w:spacing w:val="-1"/>
                <w:sz w:val="22"/>
                <w:szCs w:val="22"/>
              </w:rPr>
              <w:t>н на сжиженный газ, реализуемый</w:t>
            </w:r>
            <w:r w:rsidRPr="00E8483B">
              <w:rPr>
                <w:spacing w:val="-1"/>
                <w:sz w:val="22"/>
                <w:szCs w:val="22"/>
              </w:rPr>
              <w:t xml:space="preserve"> для бытовых нужд населения, предельными (максимальными) индексами изменения размера вносимой гражданами платы за коммунальные услуги</w:t>
            </w:r>
          </w:p>
          <w:p w:rsidR="006B23A1" w:rsidRPr="00676807" w:rsidRDefault="006B23A1" w:rsidP="0067680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5" w:type="dxa"/>
            <w:hideMark/>
          </w:tcPr>
          <w:p w:rsidR="006B23A1" w:rsidRPr="00E8483B" w:rsidRDefault="006B23A1" w:rsidP="00C63B0B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4 551,1</w:t>
            </w:r>
          </w:p>
        </w:tc>
        <w:tc>
          <w:tcPr>
            <w:tcW w:w="1276" w:type="dxa"/>
            <w:hideMark/>
          </w:tcPr>
          <w:p w:rsidR="006B23A1" w:rsidRPr="00E8483B" w:rsidRDefault="00C63B0B" w:rsidP="00C63B0B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C63B0B">
              <w:rPr>
                <w:spacing w:val="-1"/>
                <w:sz w:val="22"/>
                <w:szCs w:val="22"/>
              </w:rPr>
              <w:t>14 017,4</w:t>
            </w:r>
          </w:p>
        </w:tc>
        <w:tc>
          <w:tcPr>
            <w:tcW w:w="1276" w:type="dxa"/>
            <w:hideMark/>
          </w:tcPr>
          <w:p w:rsidR="006B23A1" w:rsidRPr="00E8483B" w:rsidRDefault="006B23A1" w:rsidP="00C63B0B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4 365,0</w:t>
            </w:r>
          </w:p>
        </w:tc>
        <w:tc>
          <w:tcPr>
            <w:tcW w:w="1305" w:type="dxa"/>
            <w:hideMark/>
          </w:tcPr>
          <w:p w:rsidR="006B23A1" w:rsidRPr="00E8483B" w:rsidRDefault="006B23A1" w:rsidP="00C63B0B">
            <w:pPr>
              <w:spacing w:line="276" w:lineRule="auto"/>
              <w:jc w:val="center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4 365,0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Сдерживание темпов роста тарифов на коммунальные услуги. Обеспечение стабильной работы ресурсоснабжающих организаций, снижение финансовых рисков.</w:t>
            </w:r>
            <w:r w:rsidRPr="00E8483B">
              <w:rPr>
                <w:spacing w:val="-1"/>
                <w:sz w:val="22"/>
                <w:szCs w:val="22"/>
              </w:rPr>
              <w:br/>
              <w:t>Снижение влияния негативных факторов, связанных с ограничением размеров тарифов (цен) на коммунальные услуги при государственном регулировании цен</w:t>
            </w:r>
          </w:p>
        </w:tc>
      </w:tr>
      <w:tr w:rsidR="006B23A1" w:rsidRPr="00E8483B" w:rsidTr="00676807">
        <w:trPr>
          <w:trHeight w:val="385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 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 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Компенсация выпадающих доходов теплоснабжающим организациям и организациям, осуществляющим горячее водоснабжение, холодное водоснабжение и (или) водоотведение, в связи с применением льготных тарифов на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>тепловую энергию (мощность), на питьевую воду (питьевое водоснабжение), на горячую воду (горячее водоснабжение) и на водоотведение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lastRenderedPageBreak/>
              <w:t>х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х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1 658 717,3</w:t>
            </w:r>
          </w:p>
        </w:tc>
        <w:tc>
          <w:tcPr>
            <w:tcW w:w="1276" w:type="dxa"/>
            <w:hideMark/>
          </w:tcPr>
          <w:p w:rsidR="006B23A1" w:rsidRPr="00E8483B" w:rsidRDefault="00C63B0B" w:rsidP="00650A78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C63B0B">
              <w:rPr>
                <w:spacing w:val="-1"/>
                <w:sz w:val="22"/>
                <w:szCs w:val="22"/>
              </w:rPr>
              <w:t>1 323 514,7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1 621 064,0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1 683 920,0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Сдерживание темпов роста тарифов на коммунальные услуги. Обеспечение стабильной работы ресурсоснабжающих организаций, снижение финансовых рисков.</w:t>
            </w:r>
            <w:r w:rsidRPr="00E8483B">
              <w:rPr>
                <w:spacing w:val="-1"/>
                <w:sz w:val="22"/>
                <w:szCs w:val="22"/>
              </w:rPr>
              <w:br/>
              <w:t xml:space="preserve">Снижение влияния негативных факторов, связанных с ограничением размеров тарифов </w:t>
            </w:r>
            <w:r w:rsidRPr="00E8483B">
              <w:rPr>
                <w:spacing w:val="-1"/>
                <w:sz w:val="22"/>
                <w:szCs w:val="22"/>
              </w:rPr>
              <w:lastRenderedPageBreak/>
              <w:t>(цен) на коммунальные услуги при государственном регулировании цен</w:t>
            </w:r>
          </w:p>
        </w:tc>
      </w:tr>
      <w:tr w:rsidR="006B23A1" w:rsidRPr="00E8483B" w:rsidTr="00676807">
        <w:trPr>
          <w:trHeight w:val="315"/>
        </w:trPr>
        <w:tc>
          <w:tcPr>
            <w:tcW w:w="15021" w:type="dxa"/>
            <w:gridSpan w:val="10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b/>
                <w:bCs/>
                <w:spacing w:val="-1"/>
                <w:sz w:val="22"/>
                <w:szCs w:val="22"/>
              </w:rPr>
            </w:pPr>
            <w:r w:rsidRPr="00E8483B">
              <w:rPr>
                <w:b/>
                <w:bCs/>
                <w:spacing w:val="-1"/>
                <w:sz w:val="22"/>
                <w:szCs w:val="22"/>
              </w:rPr>
              <w:lastRenderedPageBreak/>
              <w:t>Подпрограмма 3. Обеспечение реализации государственной программы</w:t>
            </w:r>
          </w:p>
        </w:tc>
      </w:tr>
      <w:tr w:rsidR="006B23A1" w:rsidRPr="00E8483B" w:rsidTr="00676807">
        <w:trPr>
          <w:trHeight w:val="945"/>
        </w:trPr>
        <w:tc>
          <w:tcPr>
            <w:tcW w:w="51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4.</w:t>
            </w:r>
          </w:p>
        </w:tc>
        <w:tc>
          <w:tcPr>
            <w:tcW w:w="2320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 xml:space="preserve">Предоставление налоговых льгот органам государственной власти Республики Коми по налогу на имущество организаций </w:t>
            </w:r>
          </w:p>
        </w:tc>
        <w:tc>
          <w:tcPr>
            <w:tcW w:w="2268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Объем налоговых льгот   по налогу на имущество органов государственной власти Республики Коми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27,1</w:t>
            </w:r>
          </w:p>
        </w:tc>
        <w:tc>
          <w:tcPr>
            <w:tcW w:w="1134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27,0</w:t>
            </w:r>
          </w:p>
        </w:tc>
        <w:tc>
          <w:tcPr>
            <w:tcW w:w="127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-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-</w:t>
            </w:r>
          </w:p>
        </w:tc>
        <w:tc>
          <w:tcPr>
            <w:tcW w:w="1276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-</w:t>
            </w:r>
          </w:p>
        </w:tc>
        <w:tc>
          <w:tcPr>
            <w:tcW w:w="1305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-</w:t>
            </w:r>
          </w:p>
        </w:tc>
        <w:tc>
          <w:tcPr>
            <w:tcW w:w="2381" w:type="dxa"/>
            <w:hideMark/>
          </w:tcPr>
          <w:p w:rsidR="006B23A1" w:rsidRPr="00E8483B" w:rsidRDefault="006B23A1" w:rsidP="006B23A1">
            <w:pPr>
              <w:spacing w:line="276" w:lineRule="auto"/>
              <w:jc w:val="both"/>
              <w:rPr>
                <w:spacing w:val="-1"/>
                <w:sz w:val="22"/>
                <w:szCs w:val="22"/>
              </w:rPr>
            </w:pPr>
            <w:r w:rsidRPr="00E8483B">
              <w:rPr>
                <w:spacing w:val="-1"/>
                <w:sz w:val="22"/>
                <w:szCs w:val="22"/>
              </w:rPr>
              <w:t>Сокращение встречных финансовых потоков</w:t>
            </w:r>
          </w:p>
        </w:tc>
      </w:tr>
    </w:tbl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</w:pPr>
      <w:r w:rsidRPr="0057383C">
        <w:rPr>
          <w:spacing w:val="-1"/>
          <w:sz w:val="26"/>
          <w:szCs w:val="26"/>
        </w:rPr>
        <w:t>--------------------------------</w:t>
      </w:r>
    </w:p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</w:pPr>
      <w:bookmarkStart w:id="7" w:name="Par4304"/>
      <w:bookmarkEnd w:id="7"/>
      <w:r w:rsidRPr="0057383C">
        <w:rPr>
          <w:spacing w:val="-1"/>
          <w:sz w:val="26"/>
          <w:szCs w:val="26"/>
        </w:rPr>
        <w:t>&lt;1&gt; Налоговые, тарифные, кредитные и иные меры государственного регулирования.</w:t>
      </w:r>
    </w:p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</w:pPr>
      <w:bookmarkStart w:id="8" w:name="Par4305"/>
      <w:bookmarkEnd w:id="8"/>
      <w:r w:rsidRPr="0057383C">
        <w:rPr>
          <w:spacing w:val="-1"/>
          <w:sz w:val="26"/>
          <w:szCs w:val="26"/>
        </w:rPr>
        <w:t>&lt;2&gt; Налоговая льгота, предоставление гарантий и т.п.</w:t>
      </w:r>
    </w:p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</w:pPr>
      <w:bookmarkStart w:id="9" w:name="Par4306"/>
      <w:bookmarkEnd w:id="9"/>
      <w:r w:rsidRPr="0057383C">
        <w:rPr>
          <w:spacing w:val="-1"/>
          <w:sz w:val="26"/>
          <w:szCs w:val="26"/>
        </w:rPr>
        <w:t>&lt;3&gt; Объем выпадающих доходов республиканского бюджета Республики Коми, местного бюджета (тыс. руб.), увеличение обязательств Республики Коми (тыс. руб.).</w:t>
      </w:r>
    </w:p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  <w:sectPr w:rsidR="00BC2087" w:rsidRPr="0057383C" w:rsidSect="00794361">
          <w:footerReference w:type="first" r:id="rId9"/>
          <w:pgSz w:w="16834" w:h="11909" w:orient="landscape"/>
          <w:pgMar w:top="1560" w:right="851" w:bottom="994" w:left="993" w:header="720" w:footer="491" w:gutter="0"/>
          <w:cols w:space="60"/>
          <w:noEndnote/>
          <w:docGrid w:linePitch="272"/>
        </w:sectPr>
      </w:pP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57383C">
        <w:rPr>
          <w:b/>
          <w:sz w:val="26"/>
          <w:szCs w:val="26"/>
        </w:rPr>
        <w:lastRenderedPageBreak/>
        <w:t>2. Обоснование необходимых финансовых ресурсов на реализацию государственной программы</w:t>
      </w:r>
    </w:p>
    <w:p w:rsidR="00BC2087" w:rsidRPr="0057383C" w:rsidRDefault="00BC2087" w:rsidP="00BC20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Проект </w:t>
      </w:r>
      <w:r w:rsidR="00AE6589" w:rsidRPr="0057383C">
        <w:rPr>
          <w:sz w:val="26"/>
          <w:szCs w:val="26"/>
        </w:rPr>
        <w:t xml:space="preserve">постановления Правительства Республики Коми «О внесении изменений в постановление Правительства Республики Коми от 28 сентября 2012 г. № 413 «О Государственной программе Республики Коми «Развитие строительства и жилищно-коммунального комплекса, энергосбережение и повышение энергоэффективности» </w:t>
      </w:r>
      <w:r w:rsidRPr="0057383C">
        <w:rPr>
          <w:sz w:val="26"/>
          <w:szCs w:val="26"/>
        </w:rPr>
        <w:t xml:space="preserve">разработан в соответствие с Законом Республики Коми от </w:t>
      </w:r>
      <w:r w:rsidR="00C63B0B">
        <w:rPr>
          <w:sz w:val="26"/>
          <w:szCs w:val="26"/>
        </w:rPr>
        <w:t>31</w:t>
      </w:r>
      <w:r w:rsidRPr="0057383C">
        <w:rPr>
          <w:sz w:val="26"/>
          <w:szCs w:val="26"/>
        </w:rPr>
        <w:t>.</w:t>
      </w:r>
      <w:r w:rsidR="00C63B0B">
        <w:rPr>
          <w:sz w:val="26"/>
          <w:szCs w:val="26"/>
        </w:rPr>
        <w:t>10</w:t>
      </w:r>
      <w:r w:rsidRPr="0057383C">
        <w:rPr>
          <w:sz w:val="26"/>
          <w:szCs w:val="26"/>
        </w:rPr>
        <w:t>.201</w:t>
      </w:r>
      <w:r w:rsidR="006B23A1" w:rsidRPr="0057383C">
        <w:rPr>
          <w:sz w:val="26"/>
          <w:szCs w:val="26"/>
        </w:rPr>
        <w:t>7</w:t>
      </w:r>
      <w:r w:rsidRPr="0057383C">
        <w:rPr>
          <w:sz w:val="26"/>
          <w:szCs w:val="26"/>
        </w:rPr>
        <w:t xml:space="preserve"> №</w:t>
      </w:r>
      <w:r w:rsidR="00C63B0B">
        <w:rPr>
          <w:sz w:val="26"/>
          <w:szCs w:val="26"/>
        </w:rPr>
        <w:t> 74</w:t>
      </w:r>
      <w:r w:rsidRPr="0057383C">
        <w:rPr>
          <w:sz w:val="26"/>
          <w:szCs w:val="26"/>
        </w:rPr>
        <w:t>-РЗ «О внесении изменений в Закон Республики Коми «О республиканском бюджете Республики Коми на 201</w:t>
      </w:r>
      <w:r w:rsidR="00C63B0B">
        <w:rPr>
          <w:sz w:val="26"/>
          <w:szCs w:val="26"/>
        </w:rPr>
        <w:t>7</w:t>
      </w:r>
      <w:r w:rsidRPr="0057383C">
        <w:rPr>
          <w:sz w:val="26"/>
          <w:szCs w:val="26"/>
        </w:rPr>
        <w:t xml:space="preserve"> год и плановый период 201</w:t>
      </w:r>
      <w:r w:rsidR="00C63B0B">
        <w:rPr>
          <w:sz w:val="26"/>
          <w:szCs w:val="26"/>
        </w:rPr>
        <w:t>8</w:t>
      </w:r>
      <w:r w:rsidRPr="0057383C">
        <w:rPr>
          <w:sz w:val="26"/>
          <w:szCs w:val="26"/>
        </w:rPr>
        <w:t xml:space="preserve"> и 201</w:t>
      </w:r>
      <w:r w:rsidR="00C63B0B">
        <w:rPr>
          <w:sz w:val="26"/>
          <w:szCs w:val="26"/>
        </w:rPr>
        <w:t>9</w:t>
      </w:r>
      <w:r w:rsidRPr="0057383C">
        <w:rPr>
          <w:sz w:val="26"/>
          <w:szCs w:val="26"/>
        </w:rPr>
        <w:t xml:space="preserve"> годов».</w:t>
      </w:r>
    </w:p>
    <w:p w:rsidR="00193BA2" w:rsidRPr="0057383C" w:rsidRDefault="00AE2BA4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Общий </w:t>
      </w:r>
      <w:r w:rsidR="00193BA2" w:rsidRPr="0057383C">
        <w:rPr>
          <w:sz w:val="26"/>
          <w:szCs w:val="26"/>
        </w:rPr>
        <w:t xml:space="preserve">объем финансирования Программы на 2014 - 2019 годы составит </w:t>
      </w:r>
      <w:r w:rsidR="0088357A" w:rsidRPr="0088357A">
        <w:rPr>
          <w:sz w:val="26"/>
          <w:szCs w:val="26"/>
        </w:rPr>
        <w:t>30</w:t>
      </w:r>
      <w:r w:rsidR="0088357A">
        <w:rPr>
          <w:sz w:val="26"/>
          <w:szCs w:val="26"/>
        </w:rPr>
        <w:t> </w:t>
      </w:r>
      <w:r w:rsidR="0088357A" w:rsidRPr="0088357A">
        <w:rPr>
          <w:sz w:val="26"/>
          <w:szCs w:val="26"/>
        </w:rPr>
        <w:t>377 733,8</w:t>
      </w:r>
      <w:r w:rsidR="0088357A">
        <w:rPr>
          <w:sz w:val="26"/>
          <w:szCs w:val="26"/>
        </w:rPr>
        <w:t xml:space="preserve"> </w:t>
      </w:r>
      <w:r w:rsidR="00193BA2" w:rsidRPr="0057383C">
        <w:rPr>
          <w:sz w:val="26"/>
          <w:szCs w:val="26"/>
        </w:rPr>
        <w:t>тыс. рублей, в том числе: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- 6 060 665,4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- 5 214 243,3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- 5 490 508,0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2017 год - </w:t>
      </w:r>
      <w:r w:rsidR="0088357A" w:rsidRPr="0088357A">
        <w:rPr>
          <w:sz w:val="26"/>
          <w:szCs w:val="26"/>
        </w:rPr>
        <w:t>4 884 508,9</w:t>
      </w:r>
      <w:r w:rsidR="0088357A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2018 год - </w:t>
      </w:r>
      <w:r w:rsidR="00B53248" w:rsidRPr="0057383C">
        <w:rPr>
          <w:sz w:val="26"/>
          <w:szCs w:val="26"/>
        </w:rPr>
        <w:t xml:space="preserve">4 429 550,8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2019 год - </w:t>
      </w:r>
      <w:r w:rsidR="00B53248" w:rsidRPr="0057383C">
        <w:rPr>
          <w:sz w:val="26"/>
          <w:szCs w:val="26"/>
        </w:rPr>
        <w:t>4 298 257,4</w:t>
      </w:r>
      <w:r w:rsidRPr="0057383C">
        <w:rPr>
          <w:sz w:val="26"/>
          <w:szCs w:val="26"/>
        </w:rPr>
        <w:t>тыс. рублей,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из них: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за счет средств республиканского бюджета Республики Коми </w:t>
      </w:r>
      <w:r w:rsidR="0088357A" w:rsidRPr="0088357A">
        <w:rPr>
          <w:sz w:val="26"/>
          <w:szCs w:val="26"/>
        </w:rPr>
        <w:t>20 378 158,3</w:t>
      </w:r>
      <w:r w:rsidR="0088357A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- 5 169 217,9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- 3 481 973,3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- 3 833 665,8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2017 год - </w:t>
      </w:r>
      <w:r w:rsidR="00C63B0B" w:rsidRPr="00C63B0B">
        <w:rPr>
          <w:sz w:val="26"/>
          <w:szCs w:val="26"/>
        </w:rPr>
        <w:t>2 946 339,6</w:t>
      </w:r>
      <w:r w:rsidR="00C63B0B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- 2 440 777,8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- 2 506 183,9 тыс. рублей,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из них за счет средств: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федерального бюджета 251 035,6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- 37 097,7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- 16 816,6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- 22 045,1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- 175 076,2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Фонда содействия реформированию жилищно-коммунального хозяйства 3</w:t>
      </w:r>
      <w:r w:rsidR="00C63B0B">
        <w:rPr>
          <w:sz w:val="26"/>
          <w:szCs w:val="26"/>
        </w:rPr>
        <w:t> </w:t>
      </w:r>
      <w:r w:rsidRPr="0057383C">
        <w:rPr>
          <w:sz w:val="26"/>
          <w:szCs w:val="26"/>
        </w:rPr>
        <w:t>086 032,4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- 1 113 559,8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- 746 507,4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- 1 071 331,8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- 154 633,4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lastRenderedPageBreak/>
        <w:t xml:space="preserve">за счет средств местных бюджетов </w:t>
      </w:r>
      <w:r w:rsidR="00C63B0B" w:rsidRPr="00C63B0B">
        <w:rPr>
          <w:sz w:val="26"/>
          <w:szCs w:val="26"/>
        </w:rPr>
        <w:t>965</w:t>
      </w:r>
      <w:r w:rsidR="00C63B0B">
        <w:rPr>
          <w:sz w:val="26"/>
          <w:szCs w:val="26"/>
        </w:rPr>
        <w:t> </w:t>
      </w:r>
      <w:r w:rsidR="00C63B0B" w:rsidRPr="00C63B0B">
        <w:rPr>
          <w:sz w:val="26"/>
          <w:szCs w:val="26"/>
        </w:rPr>
        <w:t>102,6</w:t>
      </w:r>
      <w:r w:rsidR="00C63B0B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- 398 253,3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- 224 309,4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- 156 491,2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2017 год - </w:t>
      </w:r>
      <w:r w:rsidR="00C63B0B" w:rsidRPr="00C63B0B">
        <w:rPr>
          <w:sz w:val="26"/>
          <w:szCs w:val="26"/>
        </w:rPr>
        <w:t>97 314,3</w:t>
      </w:r>
      <w:r w:rsidR="00B53248" w:rsidRPr="0057383C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2018 год - </w:t>
      </w:r>
      <w:r w:rsidR="00B53248" w:rsidRPr="0057383C">
        <w:rPr>
          <w:sz w:val="26"/>
          <w:szCs w:val="26"/>
        </w:rPr>
        <w:t xml:space="preserve">42 541,4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2019 год - </w:t>
      </w:r>
      <w:r w:rsidR="00B53248" w:rsidRPr="0057383C">
        <w:rPr>
          <w:sz w:val="26"/>
          <w:szCs w:val="26"/>
        </w:rPr>
        <w:t xml:space="preserve">46 193,0 </w:t>
      </w:r>
      <w:r w:rsidRPr="0057383C">
        <w:rPr>
          <w:sz w:val="26"/>
          <w:szCs w:val="26"/>
        </w:rPr>
        <w:t>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за счет средств юридических лиц </w:t>
      </w:r>
      <w:r w:rsidR="0088357A" w:rsidRPr="0088357A">
        <w:rPr>
          <w:sz w:val="26"/>
          <w:szCs w:val="26"/>
        </w:rPr>
        <w:t>45 000,0</w:t>
      </w:r>
      <w:r w:rsidRPr="0057383C">
        <w:rPr>
          <w:sz w:val="26"/>
          <w:szCs w:val="26"/>
        </w:rPr>
        <w:t xml:space="preserve">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- 45 000,0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за счет средств от приносящей доход деятельности 38 663,4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- 35 528,5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- 3 134,9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за счет средств федерального бюджета на предоставление государственных жилищных сертификатов 4 431 376,0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- 493 194,2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- 844 917,8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- 760 351,0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- 623 484,9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- 881 672,2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- 827 755,9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за счет внебюджетных средств, учтенных в тарифах, 4 519 433,5 тыс. рублей, в том числе по годам: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- 663 042,8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- 695 000,0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2017 год - 1 181 841,6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2018 год - 1 061 424,5 тыс. рублей;</w:t>
      </w:r>
    </w:p>
    <w:p w:rsidR="00193BA2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2019 год - 918 124,6 тыс. рублей.</w:t>
      </w:r>
    </w:p>
    <w:p w:rsidR="00BC2087" w:rsidRPr="0057383C" w:rsidRDefault="00193BA2" w:rsidP="00193BA2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Предоставление государственных гарантий Республики Коми в пределах объемов, предусмотренных программой государственных гарантий Республики Коми, утвержденной законом Республики Коми о республиканском бюджете Республики Коми на очередной финансовый год и плановый период</w:t>
      </w:r>
      <w:r w:rsidR="00BC2087" w:rsidRPr="0057383C">
        <w:rPr>
          <w:sz w:val="26"/>
          <w:szCs w:val="26"/>
        </w:rPr>
        <w:t>.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b/>
          <w:sz w:val="26"/>
          <w:szCs w:val="26"/>
        </w:rPr>
      </w:pPr>
      <w:r w:rsidRPr="0057383C">
        <w:rPr>
          <w:b/>
          <w:sz w:val="26"/>
          <w:szCs w:val="26"/>
        </w:rPr>
        <w:lastRenderedPageBreak/>
        <w:t>3. Характеристика соответствующей сферы социально-экономического развития в муниципальных образованиях в Республике Коми, в том числе информация о прогнозных расходах муниципальных образований в Республике Коми в случае их участия в разработке и реализации государственной программы, а также перечень реализуемых ими мероприятий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Для достижения целей и задач Программы ряд мероприятий Программы реализуются в муниципальных образованиях на условиях софинансирования. В этих случаях, Программой предусмотрено предоставление субсидий местным бюджетам на реализацию соответствующих муниципальных программ, направленных на достижение цели Программы. Порядки и правила предоставления субсидий местным бюджетам приведены в приложениях в Программе.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Так муниципальным образованиям предоставляются субсидии в рамках следующих основных мероприятий Программы: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1) 1.02.03 «Содействие в реализации инвестиционных проектов по обеспечению новых земельных участков инженерной и дорожной инфраструктурой для целей жилищного строительства»;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2) 1.02.08. «Содействие в строительстве многоквартирных жилых домов»;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3) 1.06.02. «Содействие в реализации мероприятий по переселению граждан из аварийного жилищного фонда»;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4) 1.09.02. «Оказание государственной поддержки в улучшении жилищных условий молодых семей»;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5) 2.01.01. «Содействие в реализации мероприятий по капитальному ремонту многоквартирных домов»;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6) 2.01.04 «Государственная поддержка реализации малых проектов в сфере благоустройства»;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7) 2.01.05 «Содействие органам местного самоуправления в реализации мероприятий по капитальному ремонту, ремонту муниципального жилищного фонда»;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8) 2.04.08. «Содействие в строительстве и реконструкции объектов водоснабжения, водоотведения и </w:t>
      </w:r>
      <w:proofErr w:type="gramStart"/>
      <w:r w:rsidRPr="0057383C">
        <w:rPr>
          <w:sz w:val="26"/>
          <w:szCs w:val="26"/>
        </w:rPr>
        <w:t>очистки сточных вод с приобретением российского оборудования</w:t>
      </w:r>
      <w:proofErr w:type="gramEnd"/>
      <w:r w:rsidRPr="0057383C">
        <w:rPr>
          <w:sz w:val="26"/>
          <w:szCs w:val="26"/>
        </w:rPr>
        <w:t xml:space="preserve"> и материалов и использованием инновационной продукции, обеспечивающей энергосбережение и повышение энергетической эффективности»;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9) 2.04.09. «Содействие в строительстве, реконструкции и модернизации систем коммунальной инфраструктуры за счет привлечения частных инвестиций»;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10) 2.06.02. «Оказание государственной поддержки в реализации народных проектов в сфере благоустройства»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11) 2.06.03. «Приоритетный проект «Формирование комфортной городской среды»;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12) 2.06.05 «Оказание государственной поддержки в архитектурно-художественном оформлении зданий и сооружений»;</w:t>
      </w:r>
    </w:p>
    <w:p w:rsidR="00935E87" w:rsidRPr="0057383C" w:rsidRDefault="00935E87" w:rsidP="00935E87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13) 5.01.01 «Содействие в разработке генеральных планов, правил землепользования и застройки и документации по планировке территорий муниципальных образований».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lastRenderedPageBreak/>
        <w:t xml:space="preserve">Общий объем софинансирования из местных бюджетов муниципальных образований мероприятий в рамках Программы в 2014-2019 годах составляет </w:t>
      </w:r>
      <w:r w:rsidR="00C63B0B" w:rsidRPr="00C63B0B">
        <w:rPr>
          <w:sz w:val="26"/>
          <w:szCs w:val="26"/>
        </w:rPr>
        <w:t>965</w:t>
      </w:r>
      <w:r w:rsidR="00C63B0B">
        <w:rPr>
          <w:sz w:val="26"/>
          <w:szCs w:val="26"/>
        </w:rPr>
        <w:t> </w:t>
      </w:r>
      <w:r w:rsidR="00C63B0B" w:rsidRPr="00C63B0B">
        <w:rPr>
          <w:sz w:val="26"/>
          <w:szCs w:val="26"/>
        </w:rPr>
        <w:t>102,6</w:t>
      </w:r>
      <w:r w:rsidR="00E5693F" w:rsidRPr="0057383C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рублей, в том числе по годам: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2014 год - 398 253,3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2015 год - 224 309,4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2016 год - 156 491,2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2017 год - </w:t>
      </w:r>
      <w:r w:rsidR="00C63B0B" w:rsidRPr="00C63B0B">
        <w:rPr>
          <w:sz w:val="26"/>
          <w:szCs w:val="26"/>
        </w:rPr>
        <w:t>97 314,3</w:t>
      </w:r>
      <w:r w:rsidR="00C63B0B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2018 год - </w:t>
      </w:r>
      <w:r w:rsidR="00B53248" w:rsidRPr="0057383C">
        <w:rPr>
          <w:sz w:val="26"/>
          <w:szCs w:val="26"/>
        </w:rPr>
        <w:t xml:space="preserve">42 541,4 </w:t>
      </w:r>
      <w:r w:rsidRPr="0057383C">
        <w:rPr>
          <w:sz w:val="26"/>
          <w:szCs w:val="26"/>
        </w:rPr>
        <w:t>тыс. рублей,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2019 год - </w:t>
      </w:r>
      <w:r w:rsidR="00B53248" w:rsidRPr="0057383C">
        <w:rPr>
          <w:sz w:val="26"/>
          <w:szCs w:val="26"/>
        </w:rPr>
        <w:t xml:space="preserve">46 193,0 </w:t>
      </w:r>
      <w:r w:rsidRPr="0057383C">
        <w:rPr>
          <w:sz w:val="26"/>
          <w:szCs w:val="26"/>
        </w:rPr>
        <w:t>тыс. рублей.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Также муниципальными образованиями реализуются ряд государственных полномочий, в связи с чем местным бюджетам предоставляются субвенции. На данные цели в республиканском бюджете Республики Коми выделены средства в размере </w:t>
      </w:r>
      <w:r w:rsidR="00B356F6" w:rsidRPr="00B356F6">
        <w:rPr>
          <w:sz w:val="26"/>
          <w:szCs w:val="26"/>
        </w:rPr>
        <w:t>497 817,0</w:t>
      </w:r>
      <w:r w:rsidR="00B356F6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рублей, в том числе: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2014 год </w:t>
      </w:r>
      <w:r w:rsidR="00F33088" w:rsidRPr="0057383C">
        <w:rPr>
          <w:sz w:val="26"/>
          <w:szCs w:val="26"/>
        </w:rPr>
        <w:t>–</w:t>
      </w:r>
      <w:r w:rsidRPr="0057383C">
        <w:rPr>
          <w:sz w:val="26"/>
          <w:szCs w:val="26"/>
        </w:rPr>
        <w:t xml:space="preserve"> </w:t>
      </w:r>
      <w:r w:rsidR="00F33088" w:rsidRPr="0057383C">
        <w:rPr>
          <w:sz w:val="26"/>
          <w:szCs w:val="26"/>
        </w:rPr>
        <w:t>50 391,2</w:t>
      </w:r>
      <w:r w:rsidRPr="0057383C">
        <w:rPr>
          <w:sz w:val="26"/>
          <w:szCs w:val="26"/>
        </w:rPr>
        <w:t xml:space="preserve">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2015 год </w:t>
      </w:r>
      <w:r w:rsidR="00F33088" w:rsidRPr="0057383C">
        <w:rPr>
          <w:sz w:val="26"/>
          <w:szCs w:val="26"/>
        </w:rPr>
        <w:t>–</w:t>
      </w:r>
      <w:r w:rsidRPr="0057383C">
        <w:rPr>
          <w:sz w:val="26"/>
          <w:szCs w:val="26"/>
        </w:rPr>
        <w:t xml:space="preserve"> </w:t>
      </w:r>
      <w:r w:rsidR="00F33088" w:rsidRPr="0057383C">
        <w:rPr>
          <w:sz w:val="26"/>
          <w:szCs w:val="26"/>
        </w:rPr>
        <w:t>83 213,8</w:t>
      </w:r>
      <w:r w:rsidRPr="0057383C">
        <w:rPr>
          <w:sz w:val="26"/>
          <w:szCs w:val="26"/>
        </w:rPr>
        <w:t xml:space="preserve">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2016 год – </w:t>
      </w:r>
      <w:r w:rsidR="00F33088" w:rsidRPr="0057383C">
        <w:rPr>
          <w:sz w:val="26"/>
          <w:szCs w:val="26"/>
        </w:rPr>
        <w:t>82 573,1</w:t>
      </w:r>
      <w:r w:rsidRPr="0057383C">
        <w:rPr>
          <w:sz w:val="26"/>
          <w:szCs w:val="26"/>
        </w:rPr>
        <w:t xml:space="preserve">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2017 год – </w:t>
      </w:r>
      <w:r w:rsidR="00B356F6" w:rsidRPr="00B356F6">
        <w:rPr>
          <w:sz w:val="26"/>
          <w:szCs w:val="26"/>
        </w:rPr>
        <w:t>94</w:t>
      </w:r>
      <w:r w:rsidR="00B356F6">
        <w:rPr>
          <w:sz w:val="26"/>
          <w:szCs w:val="26"/>
        </w:rPr>
        <w:t> </w:t>
      </w:r>
      <w:r w:rsidR="00B356F6" w:rsidRPr="00B356F6">
        <w:rPr>
          <w:sz w:val="26"/>
          <w:szCs w:val="26"/>
        </w:rPr>
        <w:t>186,3</w:t>
      </w:r>
      <w:r w:rsidR="00B356F6">
        <w:rPr>
          <w:sz w:val="26"/>
          <w:szCs w:val="26"/>
        </w:rPr>
        <w:t xml:space="preserve"> </w:t>
      </w:r>
      <w:r w:rsidRPr="0057383C">
        <w:rPr>
          <w:sz w:val="26"/>
          <w:szCs w:val="26"/>
        </w:rPr>
        <w:t>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2018 год – </w:t>
      </w:r>
      <w:r w:rsidR="00F33088" w:rsidRPr="0057383C">
        <w:rPr>
          <w:sz w:val="26"/>
          <w:szCs w:val="26"/>
        </w:rPr>
        <w:t>93 466,3</w:t>
      </w:r>
      <w:r w:rsidRPr="0057383C">
        <w:rPr>
          <w:sz w:val="26"/>
          <w:szCs w:val="26"/>
        </w:rPr>
        <w:t xml:space="preserve"> тыс. рублей;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 xml:space="preserve">2019 год – </w:t>
      </w:r>
      <w:r w:rsidR="00F33088" w:rsidRPr="0057383C">
        <w:rPr>
          <w:sz w:val="26"/>
          <w:szCs w:val="26"/>
        </w:rPr>
        <w:t>93 986,3</w:t>
      </w:r>
      <w:r w:rsidRPr="0057383C">
        <w:rPr>
          <w:sz w:val="26"/>
          <w:szCs w:val="26"/>
        </w:rPr>
        <w:t xml:space="preserve"> тыс. рублей.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Так муниципальными образованиями в Республики Коми реализуются следующие основные мероприятия Программы по переданным государственным полномочиям:</w:t>
      </w:r>
    </w:p>
    <w:p w:rsidR="00F33088" w:rsidRPr="0057383C" w:rsidRDefault="00F33088" w:rsidP="00F33088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1) 2.02.03. «Возмещение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отопления»;</w:t>
      </w:r>
    </w:p>
    <w:p w:rsidR="00935E87" w:rsidRPr="0057383C" w:rsidRDefault="00F33088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2)</w:t>
      </w:r>
      <w:r w:rsidR="00935E87" w:rsidRPr="0057383C">
        <w:rPr>
          <w:sz w:val="26"/>
          <w:szCs w:val="26"/>
        </w:rPr>
        <w:t xml:space="preserve"> 3.02.03. «Осуществление переданных государственных полномочий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жилья, в соответствии с Законом Республики Коми «О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жилья»;</w:t>
      </w:r>
    </w:p>
    <w:p w:rsidR="00935E87" w:rsidRPr="0057383C" w:rsidRDefault="00F33088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3</w:t>
      </w:r>
      <w:r w:rsidR="00935E87" w:rsidRPr="0057383C">
        <w:rPr>
          <w:sz w:val="26"/>
          <w:szCs w:val="26"/>
        </w:rPr>
        <w:t>) 3.02.04. «Осуществление переданных государственных полномочий по возмещению убытков, возникающих в результате государственного регулирования цен на топливо твердое, реализуемое гражданам и используемое для нужд отопления».</w:t>
      </w:r>
    </w:p>
    <w:p w:rsidR="00935E87" w:rsidRPr="0057383C" w:rsidRDefault="00935E87" w:rsidP="00935E87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4. Прогноз сводных показателей государственных заданий по этапам реализации государственной программы</w:t>
      </w:r>
    </w:p>
    <w:p w:rsidR="00BC2087" w:rsidRPr="0057383C" w:rsidRDefault="00935E87" w:rsidP="00976186">
      <w:pPr>
        <w:pStyle w:val="a5"/>
        <w:spacing w:line="276" w:lineRule="auto"/>
        <w:ind w:right="-1" w:firstLine="709"/>
        <w:jc w:val="both"/>
        <w:rPr>
          <w:sz w:val="26"/>
          <w:szCs w:val="26"/>
        </w:rPr>
      </w:pPr>
      <w:r w:rsidRPr="0057383C">
        <w:rPr>
          <w:sz w:val="26"/>
          <w:szCs w:val="26"/>
        </w:rPr>
        <w:t>Утверждены Министерством строительства, тарифов, жилищно-коммунального и дорожного хозяйства Республики Коми государственные задания на оказание услуг (выполнение работ) на 2017 год и плановы</w:t>
      </w:r>
      <w:r w:rsidR="00976186">
        <w:rPr>
          <w:sz w:val="26"/>
          <w:szCs w:val="26"/>
        </w:rPr>
        <w:t xml:space="preserve">й период 2018 и 2019 годов для </w:t>
      </w:r>
      <w:r w:rsidRPr="0057383C">
        <w:rPr>
          <w:sz w:val="26"/>
          <w:szCs w:val="26"/>
        </w:rPr>
        <w:t>АУ РК «Управление государственн</w:t>
      </w:r>
      <w:r w:rsidR="00976186">
        <w:rPr>
          <w:sz w:val="26"/>
          <w:szCs w:val="26"/>
        </w:rPr>
        <w:t xml:space="preserve">ой экспертизы Республики Коми» и </w:t>
      </w:r>
      <w:r w:rsidRPr="0057383C">
        <w:rPr>
          <w:sz w:val="26"/>
          <w:szCs w:val="26"/>
        </w:rPr>
        <w:t>ГАУ ДПО РК «Республиканский учебный центр Минстроя Республики Коми».</w:t>
      </w:r>
    </w:p>
    <w:p w:rsidR="00BC2087" w:rsidRPr="0057383C" w:rsidRDefault="00BC2087" w:rsidP="00BC2087">
      <w:pPr>
        <w:spacing w:line="276" w:lineRule="auto"/>
        <w:jc w:val="both"/>
        <w:rPr>
          <w:spacing w:val="-1"/>
          <w:sz w:val="26"/>
          <w:szCs w:val="26"/>
        </w:rPr>
        <w:sectPr w:rsidR="00BC2087" w:rsidRPr="0057383C" w:rsidSect="00D34665">
          <w:pgSz w:w="11909" w:h="16834"/>
          <w:pgMar w:top="851" w:right="994" w:bottom="709" w:left="1560" w:header="720" w:footer="491" w:gutter="0"/>
          <w:cols w:space="60"/>
          <w:noEndnote/>
          <w:docGrid w:linePitch="272"/>
        </w:sectPr>
      </w:pPr>
    </w:p>
    <w:p w:rsidR="00BC2087" w:rsidRPr="0057383C" w:rsidRDefault="00BC2087" w:rsidP="00BC2087">
      <w:pPr>
        <w:jc w:val="right"/>
        <w:outlineLvl w:val="2"/>
        <w:rPr>
          <w:rFonts w:eastAsia="Calibri"/>
          <w:sz w:val="26"/>
          <w:szCs w:val="26"/>
          <w:lang w:eastAsia="en-US"/>
        </w:rPr>
      </w:pPr>
      <w:r w:rsidRPr="0057383C">
        <w:rPr>
          <w:rFonts w:eastAsia="Calibri"/>
          <w:sz w:val="26"/>
          <w:szCs w:val="26"/>
          <w:lang w:eastAsia="en-US"/>
        </w:rPr>
        <w:lastRenderedPageBreak/>
        <w:t>Таблица 2</w:t>
      </w:r>
    </w:p>
    <w:p w:rsidR="00BC2087" w:rsidRPr="0057383C" w:rsidRDefault="00BC2087" w:rsidP="00BC2087">
      <w:pPr>
        <w:rPr>
          <w:rFonts w:eastAsia="Calibri"/>
          <w:sz w:val="26"/>
          <w:szCs w:val="26"/>
          <w:lang w:eastAsia="en-US"/>
        </w:rPr>
      </w:pPr>
    </w:p>
    <w:p w:rsidR="00BC2087" w:rsidRPr="0057383C" w:rsidRDefault="00BC2087" w:rsidP="00BC2087">
      <w:pPr>
        <w:jc w:val="center"/>
        <w:rPr>
          <w:rFonts w:eastAsia="Calibri"/>
          <w:sz w:val="26"/>
          <w:szCs w:val="26"/>
          <w:lang w:eastAsia="en-US"/>
        </w:rPr>
      </w:pPr>
      <w:bookmarkStart w:id="10" w:name="Par4454"/>
      <w:bookmarkEnd w:id="10"/>
      <w:r w:rsidRPr="0057383C">
        <w:rPr>
          <w:rFonts w:eastAsia="Calibri"/>
          <w:sz w:val="26"/>
          <w:szCs w:val="26"/>
          <w:lang w:eastAsia="en-US"/>
        </w:rPr>
        <w:t>ПРОГНОЗ</w:t>
      </w:r>
    </w:p>
    <w:p w:rsidR="00BC2087" w:rsidRPr="0057383C" w:rsidRDefault="00BC2087" w:rsidP="00BC2087">
      <w:pPr>
        <w:jc w:val="center"/>
        <w:rPr>
          <w:rFonts w:eastAsia="Calibri"/>
          <w:sz w:val="26"/>
          <w:szCs w:val="26"/>
          <w:lang w:eastAsia="en-US"/>
        </w:rPr>
      </w:pPr>
      <w:r w:rsidRPr="0057383C">
        <w:rPr>
          <w:rFonts w:eastAsia="Calibri"/>
          <w:sz w:val="26"/>
          <w:szCs w:val="26"/>
          <w:lang w:eastAsia="en-US"/>
        </w:rPr>
        <w:t>сводных показателей государственных заданий на оказание</w:t>
      </w:r>
    </w:p>
    <w:p w:rsidR="00BC2087" w:rsidRPr="0057383C" w:rsidRDefault="00BC2087" w:rsidP="00BC2087">
      <w:pPr>
        <w:jc w:val="center"/>
        <w:rPr>
          <w:rFonts w:eastAsia="Calibri"/>
          <w:sz w:val="26"/>
          <w:szCs w:val="26"/>
          <w:lang w:eastAsia="en-US"/>
        </w:rPr>
      </w:pPr>
      <w:r w:rsidRPr="0057383C">
        <w:rPr>
          <w:rFonts w:eastAsia="Calibri"/>
          <w:sz w:val="26"/>
          <w:szCs w:val="26"/>
          <w:lang w:eastAsia="en-US"/>
        </w:rPr>
        <w:t>государственных услуг (работ) государственными</w:t>
      </w:r>
    </w:p>
    <w:p w:rsidR="00BC2087" w:rsidRPr="0057383C" w:rsidRDefault="00BC2087" w:rsidP="00BC2087">
      <w:pPr>
        <w:jc w:val="center"/>
        <w:rPr>
          <w:rFonts w:eastAsia="Calibri"/>
          <w:sz w:val="26"/>
          <w:szCs w:val="26"/>
          <w:lang w:eastAsia="en-US"/>
        </w:rPr>
      </w:pPr>
      <w:r w:rsidRPr="0057383C">
        <w:rPr>
          <w:rFonts w:eastAsia="Calibri"/>
          <w:sz w:val="26"/>
          <w:szCs w:val="26"/>
          <w:lang w:eastAsia="en-US"/>
        </w:rPr>
        <w:t>учреждениями Республики Коми</w:t>
      </w:r>
    </w:p>
    <w:p w:rsidR="00BC2087" w:rsidRPr="0057383C" w:rsidRDefault="00BC2087" w:rsidP="00BC2087">
      <w:pPr>
        <w:jc w:val="center"/>
        <w:rPr>
          <w:rFonts w:eastAsia="Calibri"/>
          <w:sz w:val="26"/>
          <w:szCs w:val="26"/>
          <w:lang w:eastAsia="en-US"/>
        </w:rPr>
      </w:pPr>
    </w:p>
    <w:p w:rsidR="00BC2087" w:rsidRPr="0057383C" w:rsidRDefault="00BC2087" w:rsidP="00BC2087">
      <w:pPr>
        <w:outlineLvl w:val="2"/>
        <w:rPr>
          <w:sz w:val="26"/>
          <w:szCs w:val="26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3510"/>
        <w:gridCol w:w="993"/>
        <w:gridCol w:w="850"/>
        <w:gridCol w:w="851"/>
        <w:gridCol w:w="567"/>
        <w:gridCol w:w="850"/>
        <w:gridCol w:w="851"/>
        <w:gridCol w:w="850"/>
        <w:gridCol w:w="992"/>
        <w:gridCol w:w="993"/>
        <w:gridCol w:w="992"/>
        <w:gridCol w:w="709"/>
        <w:gridCol w:w="708"/>
        <w:gridCol w:w="993"/>
      </w:tblGrid>
      <w:tr w:rsidR="00136C63" w:rsidRPr="00E8483B" w:rsidTr="00136C63">
        <w:trPr>
          <w:trHeight w:val="1090"/>
        </w:trPr>
        <w:tc>
          <w:tcPr>
            <w:tcW w:w="3510" w:type="dxa"/>
            <w:vMerge w:val="restart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Наименование услуги, показателя объема услуги, подпрограммы, ведомственной целевой программы, основного мероприятия</w:t>
            </w:r>
          </w:p>
        </w:tc>
        <w:tc>
          <w:tcPr>
            <w:tcW w:w="993" w:type="dxa"/>
            <w:vMerge w:val="restart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819" w:type="dxa"/>
            <w:gridSpan w:val="6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Значение показателя объема государственной услуги</w:t>
            </w:r>
          </w:p>
        </w:tc>
        <w:tc>
          <w:tcPr>
            <w:tcW w:w="5387" w:type="dxa"/>
            <w:gridSpan w:val="6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Расходы республиканского бюджета Республики Коми на оказание государственной услуги (выполнения работы), тыс. руб.</w:t>
            </w:r>
          </w:p>
        </w:tc>
      </w:tr>
      <w:tr w:rsidR="00136C63" w:rsidRPr="00E8483B" w:rsidTr="00136C63">
        <w:trPr>
          <w:trHeight w:val="269"/>
        </w:trPr>
        <w:tc>
          <w:tcPr>
            <w:tcW w:w="3510" w:type="dxa"/>
            <w:vMerge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2014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2015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2016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2014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2015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2016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2017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2019</w:t>
            </w:r>
          </w:p>
        </w:tc>
      </w:tr>
      <w:tr w:rsidR="00136C63" w:rsidRPr="00E8483B" w:rsidTr="00136C63">
        <w:trPr>
          <w:trHeight w:val="255"/>
        </w:trPr>
        <w:tc>
          <w:tcPr>
            <w:tcW w:w="351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14</w:t>
            </w:r>
          </w:p>
        </w:tc>
      </w:tr>
      <w:tr w:rsidR="00136C63" w:rsidRPr="00E8483B" w:rsidTr="00136C63">
        <w:trPr>
          <w:trHeight w:val="148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Подпрограмма 1. «Создание условий для обеспечения доступным и комфортным жильем населения Республики Коми»</w:t>
            </w:r>
          </w:p>
        </w:tc>
      </w:tr>
      <w:tr w:rsidR="00136C63" w:rsidRPr="00E8483B" w:rsidTr="00136C63">
        <w:trPr>
          <w:trHeight w:val="592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1.01.03. Осуществление функций, оказание государственных услуг (выполнение работ) в области градостроительной деятельности государственными учреждениями</w:t>
            </w:r>
          </w:p>
        </w:tc>
      </w:tr>
      <w:tr w:rsidR="00136C63" w:rsidRPr="00E8483B" w:rsidTr="00136C63">
        <w:trPr>
          <w:trHeight w:val="216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Проведение государственной экспертизы проектной документации и результатов инженерных изысканий для объектов капитального строительства на территории Республики Коми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4 846,1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7 998,3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96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 Количество объектов, по которым проведена экспертиза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825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lastRenderedPageBreak/>
              <w:t xml:space="preserve">Основное мероприятие 1.01.04.  Оказание государственных услуг (выполнение работ) в </w:t>
            </w:r>
            <w:proofErr w:type="gramStart"/>
            <w:r w:rsidRPr="00E8483B">
              <w:rPr>
                <w:b/>
                <w:bCs/>
                <w:sz w:val="22"/>
                <w:szCs w:val="22"/>
              </w:rPr>
              <w:t>области  обеспечения</w:t>
            </w:r>
            <w:proofErr w:type="gramEnd"/>
            <w:r w:rsidRPr="00E8483B">
              <w:rPr>
                <w:b/>
                <w:bCs/>
                <w:sz w:val="22"/>
                <w:szCs w:val="22"/>
              </w:rPr>
              <w:t xml:space="preserve"> сохранности объектов капитального строительства, возведенных на вечномерзлых грунтах</w:t>
            </w:r>
          </w:p>
        </w:tc>
      </w:tr>
      <w:tr w:rsidR="00136C63" w:rsidRPr="00E8483B" w:rsidTr="00136C63">
        <w:trPr>
          <w:trHeight w:val="12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Комплексное обследование технического состояния устойчивости здания, сооружения, возведенного на вечномерзлых грунтах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6 419,4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6 325,9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к 100 куб.м. </w:t>
            </w:r>
            <w:proofErr w:type="gramStart"/>
            <w:r w:rsidRPr="00E8483B">
              <w:rPr>
                <w:sz w:val="22"/>
                <w:szCs w:val="22"/>
              </w:rPr>
              <w:t xml:space="preserve">строитель- </w:t>
            </w:r>
            <w:proofErr w:type="spellStart"/>
            <w:r w:rsidRPr="00E8483B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E8483B">
              <w:rPr>
                <w:sz w:val="22"/>
                <w:szCs w:val="22"/>
              </w:rPr>
              <w:t xml:space="preserve"> объема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2184,2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2148,0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27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 xml:space="preserve">Подпрограмма 2. Создание   </w:t>
            </w:r>
            <w:proofErr w:type="gramStart"/>
            <w:r w:rsidRPr="00E8483B">
              <w:rPr>
                <w:b/>
                <w:bCs/>
                <w:sz w:val="22"/>
                <w:szCs w:val="22"/>
              </w:rPr>
              <w:t>условий  для</w:t>
            </w:r>
            <w:proofErr w:type="gramEnd"/>
            <w:r w:rsidRPr="00E8483B">
              <w:rPr>
                <w:b/>
                <w:bCs/>
                <w:sz w:val="22"/>
                <w:szCs w:val="22"/>
              </w:rPr>
              <w:t xml:space="preserve">  обеспечения качественными жилищно-коммунальными услугами населения Республики Коми</w:t>
            </w:r>
          </w:p>
        </w:tc>
      </w:tr>
      <w:tr w:rsidR="00136C63" w:rsidRPr="00E8483B" w:rsidTr="00136C63">
        <w:trPr>
          <w:trHeight w:val="528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2.01.03. Оказание государственных услуг (выполнение работ) государственными учреждениями в области профессиональной подготовки, переподготовки и повышения квалификации кадров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Семинары для руководителей и специалистов жилищно-коммунального хозяйства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1 008,1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953,7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 количество проведенных семинаров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15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</w:t>
            </w:r>
            <w:r w:rsidRPr="00E8483B">
              <w:rPr>
                <w:sz w:val="22"/>
                <w:szCs w:val="22"/>
              </w:rPr>
              <w:br/>
              <w:t>Наименование</w:t>
            </w:r>
            <w:proofErr w:type="gramEnd"/>
            <w:r w:rsidRPr="00E8483B">
              <w:rPr>
                <w:sz w:val="22"/>
                <w:szCs w:val="22"/>
              </w:rPr>
              <w:t>:                                                                                                                                                                                          Организация мероприятий;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>Конференции, семинары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953,7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проведенных мероприятий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508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lastRenderedPageBreak/>
              <w:t>Основное мероприятие 2.02.04. Оказание государственных услуг (выполнение работ) государственными учреждениями в области создания государственного резерва топливно-энергетических ресурсов</w:t>
            </w:r>
          </w:p>
        </w:tc>
      </w:tr>
      <w:tr w:rsidR="00136C63" w:rsidRPr="00E8483B" w:rsidTr="00136C63">
        <w:trPr>
          <w:trHeight w:val="2145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  Создание</w:t>
            </w:r>
            <w:proofErr w:type="gramEnd"/>
            <w:r w:rsidRPr="00E8483B">
              <w:rPr>
                <w:sz w:val="22"/>
                <w:szCs w:val="22"/>
              </w:rPr>
              <w:t xml:space="preserve"> государственного резерва топливно-энергетических ресурсов с последующей реализацией топлива энергоснабжающим организациям, применяющим льготный тариф на тепловую энергию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13 713,3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435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372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2.02.08. Оказание государственных услуг (выполнение работ) государственными учреждениями в сфере жилищно-коммунального хозяйства, энергетики и газоснабжения</w:t>
            </w:r>
          </w:p>
        </w:tc>
      </w:tr>
      <w:tr w:rsidR="00136C63" w:rsidRPr="00E8483B" w:rsidTr="00136C63">
        <w:trPr>
          <w:trHeight w:val="12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  Сопровождение</w:t>
            </w:r>
            <w:proofErr w:type="gramEnd"/>
            <w:r w:rsidRPr="00E8483B">
              <w:rPr>
                <w:sz w:val="22"/>
                <w:szCs w:val="22"/>
              </w:rPr>
              <w:t xml:space="preserve"> проектов в области коммунальной (ресурсоснабжающей) инфраструктуры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14 320,2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3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Показатель объема услуги: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775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</w:t>
            </w:r>
            <w:r w:rsidRPr="00E8483B">
              <w:rPr>
                <w:sz w:val="22"/>
                <w:szCs w:val="22"/>
              </w:rPr>
              <w:br/>
              <w:t>Наименование</w:t>
            </w:r>
            <w:proofErr w:type="gramEnd"/>
            <w:r w:rsidRPr="00E8483B">
              <w:rPr>
                <w:sz w:val="22"/>
                <w:szCs w:val="22"/>
              </w:rPr>
              <w:t>:                                                                                                                                                                                          Административное обеспечение деятельности организации;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>Проведение мониторинга в сфере жилищно-коммунального хозяйства, благоустройства, градостроительной деятельности, строительства и архитектура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2 182,4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отчетов, составленных по результатам работы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705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lastRenderedPageBreak/>
              <w:t>Основное мероприятие 2.03.01. Ведомственная целевая программа "Создание условий для развития энергосбережения и повышения энергетической эффективности использования топливно-энергетического потенциала Республики Коми"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>Экспертиза энергосберегающих проектов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5 723,8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3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18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Удельный вес экспертных заключений по материалам проектов энергосбережения, подготовленных в установленные сроки (</w:t>
            </w:r>
            <w:proofErr w:type="spellStart"/>
            <w:r w:rsidRPr="00E8483B">
              <w:rPr>
                <w:sz w:val="22"/>
                <w:szCs w:val="22"/>
              </w:rPr>
              <w:t>Кз</w:t>
            </w:r>
            <w:proofErr w:type="spellEnd"/>
            <w:r w:rsidRPr="00E8483B">
              <w:rPr>
                <w:sz w:val="22"/>
                <w:szCs w:val="22"/>
              </w:rPr>
              <w:t>), к общему количеству поступивших в полном объеме материалов энергосберегающих проектов (</w:t>
            </w:r>
            <w:proofErr w:type="spellStart"/>
            <w:r w:rsidRPr="00E8483B">
              <w:rPr>
                <w:sz w:val="22"/>
                <w:szCs w:val="22"/>
              </w:rPr>
              <w:t>Кп</w:t>
            </w:r>
            <w:proofErr w:type="spellEnd"/>
            <w:r w:rsidRPr="00E8483B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 xml:space="preserve">Содействие в реализации энергосберегающих проектов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10 175,7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795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1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Удельный вес профинансированных энергосберегающих проектов (</w:t>
            </w:r>
            <w:proofErr w:type="spellStart"/>
            <w:r w:rsidRPr="00E8483B">
              <w:rPr>
                <w:sz w:val="22"/>
                <w:szCs w:val="22"/>
              </w:rPr>
              <w:t>Кф</w:t>
            </w:r>
            <w:proofErr w:type="spellEnd"/>
            <w:r w:rsidRPr="00E8483B">
              <w:rPr>
                <w:sz w:val="22"/>
                <w:szCs w:val="22"/>
              </w:rPr>
              <w:t>) к общему количеству энергосберегающих проектов, запланированных к финансированию (</w:t>
            </w:r>
            <w:proofErr w:type="spellStart"/>
            <w:r w:rsidRPr="00E8483B">
              <w:rPr>
                <w:sz w:val="22"/>
                <w:szCs w:val="22"/>
              </w:rPr>
              <w:t>Кпф</w:t>
            </w:r>
            <w:proofErr w:type="spellEnd"/>
            <w:r w:rsidRPr="00E8483B">
              <w:rPr>
                <w:sz w:val="22"/>
                <w:szCs w:val="22"/>
              </w:rPr>
              <w:t xml:space="preserve">) (при наличии полного пакета документов, необходимых для осуществления </w:t>
            </w:r>
            <w:proofErr w:type="gramStart"/>
            <w:r w:rsidRPr="00E8483B">
              <w:rPr>
                <w:sz w:val="22"/>
                <w:szCs w:val="22"/>
              </w:rPr>
              <w:t xml:space="preserve">финансирования)   </w:t>
            </w:r>
            <w:proofErr w:type="gramEnd"/>
            <w:r w:rsidRPr="00E848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85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Подпрограмма 4. Энергосбережение и повышение энергетической эффективности на территории Республики Коми</w:t>
            </w:r>
          </w:p>
        </w:tc>
      </w:tr>
      <w:tr w:rsidR="00136C63" w:rsidRPr="00E8483B" w:rsidTr="00136C63">
        <w:trPr>
          <w:trHeight w:val="492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4.01.02. Оказание государственных услуг (выполнение работ) государственными учреждениями в области энергосбережения и повышения энергетической эффективности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lastRenderedPageBreak/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>Экспертиза энергосберегающих проектов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11 372,5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3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18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Удельный вес экспертных заключений по материалам проектов энергосбережения, подготовленных в установленные сроки (</w:t>
            </w:r>
            <w:proofErr w:type="spellStart"/>
            <w:r w:rsidRPr="00E8483B">
              <w:rPr>
                <w:sz w:val="22"/>
                <w:szCs w:val="22"/>
              </w:rPr>
              <w:t>Кз</w:t>
            </w:r>
            <w:proofErr w:type="spellEnd"/>
            <w:r w:rsidRPr="00E8483B">
              <w:rPr>
                <w:sz w:val="22"/>
                <w:szCs w:val="22"/>
              </w:rPr>
              <w:t>), к общему количеству поступивших в полном объеме материалов энергосберегающих проектов (</w:t>
            </w:r>
            <w:proofErr w:type="spellStart"/>
            <w:r w:rsidRPr="00E8483B">
              <w:rPr>
                <w:sz w:val="22"/>
                <w:szCs w:val="22"/>
              </w:rPr>
              <w:t>Кп</w:t>
            </w:r>
            <w:proofErr w:type="spellEnd"/>
            <w:r w:rsidRPr="00E8483B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 xml:space="preserve">содержание:   </w:t>
            </w:r>
            <w:proofErr w:type="gramEnd"/>
            <w:r w:rsidRPr="00E8483B">
              <w:rPr>
                <w:sz w:val="22"/>
                <w:szCs w:val="22"/>
              </w:rPr>
              <w:t xml:space="preserve">Содействие в реализации энергосберегающих проектов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4 132,0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3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Показатель объема услуги: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1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Удельный вес профинансированных энергосберегающих проектов (</w:t>
            </w:r>
            <w:proofErr w:type="spellStart"/>
            <w:r w:rsidRPr="00E8483B">
              <w:rPr>
                <w:sz w:val="22"/>
                <w:szCs w:val="22"/>
              </w:rPr>
              <w:t>Кф</w:t>
            </w:r>
            <w:proofErr w:type="spellEnd"/>
            <w:r w:rsidRPr="00E8483B">
              <w:rPr>
                <w:sz w:val="22"/>
                <w:szCs w:val="22"/>
              </w:rPr>
              <w:t>) к общему количеству энергосберегающих проектов, запланированных к финансированию (</w:t>
            </w:r>
            <w:proofErr w:type="spellStart"/>
            <w:r w:rsidRPr="00E8483B">
              <w:rPr>
                <w:sz w:val="22"/>
                <w:szCs w:val="22"/>
              </w:rPr>
              <w:t>Кпф</w:t>
            </w:r>
            <w:proofErr w:type="spellEnd"/>
            <w:r w:rsidRPr="00E8483B">
              <w:rPr>
                <w:sz w:val="22"/>
                <w:szCs w:val="22"/>
              </w:rPr>
              <w:t xml:space="preserve">) (при наличии полного пакета документов, необходимых для осуществления </w:t>
            </w:r>
            <w:proofErr w:type="gramStart"/>
            <w:r w:rsidRPr="00E8483B">
              <w:rPr>
                <w:sz w:val="22"/>
                <w:szCs w:val="22"/>
              </w:rPr>
              <w:t xml:space="preserve">финансирования)   </w:t>
            </w:r>
            <w:proofErr w:type="gramEnd"/>
            <w:r w:rsidRPr="00E848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18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</w:t>
            </w:r>
            <w:r w:rsidRPr="00E8483B">
              <w:rPr>
                <w:sz w:val="22"/>
                <w:szCs w:val="22"/>
              </w:rPr>
              <w:br/>
              <w:t>Наименование</w:t>
            </w:r>
            <w:proofErr w:type="gramEnd"/>
            <w:r w:rsidRPr="00E8483B">
              <w:rPr>
                <w:sz w:val="22"/>
                <w:szCs w:val="22"/>
              </w:rPr>
              <w:t>:                                                                                                                                                                                          Административное обеспечение деятельности организаций;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>Проведение экспертизы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11 743,2</w:t>
            </w:r>
          </w:p>
        </w:tc>
        <w:tc>
          <w:tcPr>
            <w:tcW w:w="709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lastRenderedPageBreak/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проведенных экспертиз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18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</w:t>
            </w:r>
            <w:r w:rsidRPr="00E8483B">
              <w:rPr>
                <w:sz w:val="22"/>
                <w:szCs w:val="22"/>
              </w:rPr>
              <w:br/>
              <w:t>Наименование</w:t>
            </w:r>
            <w:proofErr w:type="gramEnd"/>
            <w:r w:rsidRPr="00E8483B">
              <w:rPr>
                <w:sz w:val="22"/>
                <w:szCs w:val="22"/>
              </w:rPr>
              <w:t>:                                                                                                                                                                                          Административное обеспечение деятельности организаций;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>Управление проектами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4 266,6</w:t>
            </w:r>
          </w:p>
        </w:tc>
        <w:tc>
          <w:tcPr>
            <w:tcW w:w="709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</w:tr>
      <w:tr w:rsidR="00136C63" w:rsidRPr="00E8483B" w:rsidTr="00136C63">
        <w:trPr>
          <w:trHeight w:val="6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реализованных проектов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285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Подпрограмма 5. «Управление развитием строительной отрасли Республики Коми»</w:t>
            </w:r>
          </w:p>
        </w:tc>
      </w:tr>
      <w:tr w:rsidR="00136C63" w:rsidRPr="00E8483B" w:rsidTr="00136C63">
        <w:trPr>
          <w:trHeight w:val="531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5.01.02 Осуществление функций, оказание государственных услуг (выполнение работ) в области градостроительной деятельности государственными учреждениями</w:t>
            </w:r>
          </w:p>
        </w:tc>
      </w:tr>
      <w:tr w:rsidR="00136C63" w:rsidRPr="00E8483B" w:rsidTr="00136C63">
        <w:trPr>
          <w:trHeight w:val="28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содержание:                                                                                                                                                                                              Наименование: </w:t>
            </w:r>
            <w:r w:rsidRPr="00E8483B">
              <w:rPr>
                <w:sz w:val="22"/>
                <w:szCs w:val="22"/>
              </w:rPr>
              <w:br/>
              <w:t>Государственная экспертиза проектной документации и государственная экспертиза результатов инженерных изысканий;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 xml:space="preserve">Осуществление полномочий в области организации и проведения государственной экспертизы проектной документации, государственной экспертизы результатов инженерных изысканий в соответствии со статьей 6.1 Градостроительного кодекса РФ, за исключением указанной в пункте 5.1 статьи 6 государственной экспертизы </w:t>
            </w:r>
            <w:r w:rsidRPr="00E8483B">
              <w:rPr>
                <w:sz w:val="22"/>
                <w:szCs w:val="22"/>
              </w:rPr>
              <w:lastRenderedPageBreak/>
              <w:t>проектной документации, государственной экспертизы результатов инженерных изысканий, если иное не предусмотрено федеральным законом от 29.12.2004 № 191-ФЗ «О введении в действие Градостроительного кодекса Российской Федерации»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7 452,3</w:t>
            </w:r>
          </w:p>
        </w:tc>
      </w:tr>
      <w:tr w:rsidR="00136C63" w:rsidRPr="00E8483B" w:rsidTr="00136C63">
        <w:trPr>
          <w:trHeight w:val="9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lastRenderedPageBreak/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заключений по результатам проведенной экспертизы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7A53A5" w:rsidP="007A53A5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  <w:tr w:rsidR="00136C63" w:rsidRPr="00E8483B" w:rsidTr="00136C63">
        <w:trPr>
          <w:trHeight w:val="855"/>
        </w:trPr>
        <w:tc>
          <w:tcPr>
            <w:tcW w:w="14709" w:type="dxa"/>
            <w:gridSpan w:val="14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E8483B">
              <w:rPr>
                <w:b/>
                <w:bCs/>
                <w:sz w:val="22"/>
                <w:szCs w:val="22"/>
              </w:rPr>
              <w:t>Основное мероприятие 5.03.02. Оказание государственных услуг (выполнение работ) государственными учреждениями в области профессиональной подготовки, переподготовки и повышения квалификации кадров</w:t>
            </w:r>
          </w:p>
        </w:tc>
      </w:tr>
      <w:tr w:rsidR="00136C63" w:rsidRPr="00E8483B" w:rsidTr="00136C63">
        <w:trPr>
          <w:trHeight w:val="1500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Наименование услуги (работы) и ее </w:t>
            </w:r>
            <w:proofErr w:type="gramStart"/>
            <w:r w:rsidRPr="00E8483B">
              <w:rPr>
                <w:sz w:val="22"/>
                <w:szCs w:val="22"/>
              </w:rPr>
              <w:t>содержание:</w:t>
            </w:r>
            <w:r w:rsidRPr="00E8483B">
              <w:rPr>
                <w:sz w:val="22"/>
                <w:szCs w:val="22"/>
              </w:rPr>
              <w:br/>
              <w:t>Наименование</w:t>
            </w:r>
            <w:proofErr w:type="gramEnd"/>
            <w:r w:rsidRPr="00E8483B">
              <w:rPr>
                <w:sz w:val="22"/>
                <w:szCs w:val="22"/>
              </w:rPr>
              <w:t>:                                                                                                                                                                                          Организация мероприятий;</w:t>
            </w:r>
            <w:r w:rsidRPr="00E8483B">
              <w:rPr>
                <w:sz w:val="22"/>
                <w:szCs w:val="22"/>
              </w:rPr>
              <w:br/>
              <w:t>Содержание:</w:t>
            </w:r>
            <w:r w:rsidRPr="00E8483B">
              <w:rPr>
                <w:sz w:val="22"/>
                <w:szCs w:val="22"/>
              </w:rPr>
              <w:br/>
              <w:t>Конференции, семинары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0,0</w:t>
            </w:r>
          </w:p>
        </w:tc>
      </w:tr>
      <w:tr w:rsidR="00136C63" w:rsidRPr="00E8483B" w:rsidTr="00136C63">
        <w:trPr>
          <w:trHeight w:val="675"/>
        </w:trPr>
        <w:tc>
          <w:tcPr>
            <w:tcW w:w="3510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E8483B">
              <w:rPr>
                <w:sz w:val="22"/>
                <w:szCs w:val="22"/>
              </w:rPr>
              <w:t>услуги:</w:t>
            </w:r>
            <w:r w:rsidRPr="00E8483B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E8483B">
              <w:rPr>
                <w:sz w:val="22"/>
                <w:szCs w:val="22"/>
              </w:rPr>
              <w:t xml:space="preserve"> человеко-часов 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шт. в год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12000</w:t>
            </w:r>
          </w:p>
        </w:tc>
        <w:tc>
          <w:tcPr>
            <w:tcW w:w="851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12000</w:t>
            </w:r>
          </w:p>
        </w:tc>
        <w:tc>
          <w:tcPr>
            <w:tcW w:w="850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12000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hideMark/>
          </w:tcPr>
          <w:p w:rsidR="00136C63" w:rsidRPr="00E8483B" w:rsidRDefault="00136C63" w:rsidP="00136C63">
            <w:pPr>
              <w:widowControl/>
              <w:jc w:val="center"/>
              <w:outlineLvl w:val="0"/>
              <w:rPr>
                <w:sz w:val="22"/>
                <w:szCs w:val="22"/>
              </w:rPr>
            </w:pPr>
            <w:r w:rsidRPr="00E8483B">
              <w:rPr>
                <w:sz w:val="22"/>
                <w:szCs w:val="22"/>
              </w:rPr>
              <w:t>х</w:t>
            </w:r>
          </w:p>
        </w:tc>
      </w:tr>
    </w:tbl>
    <w:p w:rsidR="008E7A17" w:rsidRPr="0057383C" w:rsidRDefault="008E7A17" w:rsidP="00264B1F">
      <w:pPr>
        <w:widowControl/>
        <w:outlineLvl w:val="0"/>
        <w:rPr>
          <w:sz w:val="26"/>
          <w:szCs w:val="26"/>
        </w:rPr>
      </w:pPr>
    </w:p>
    <w:p w:rsidR="00BC2087" w:rsidRPr="0057383C" w:rsidRDefault="00BC2087" w:rsidP="00264B1F">
      <w:pPr>
        <w:widowControl/>
        <w:outlineLvl w:val="0"/>
        <w:rPr>
          <w:sz w:val="26"/>
          <w:szCs w:val="26"/>
        </w:rPr>
      </w:pPr>
    </w:p>
    <w:sectPr w:rsidR="00BC2087" w:rsidRPr="0057383C" w:rsidSect="00BC2087">
      <w:pgSz w:w="16834" w:h="11909" w:orient="landscape"/>
      <w:pgMar w:top="1560" w:right="1418" w:bottom="994" w:left="1135" w:header="720" w:footer="491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83" w:rsidRDefault="00260D83" w:rsidP="007345C0">
      <w:r>
        <w:separator/>
      </w:r>
    </w:p>
  </w:endnote>
  <w:endnote w:type="continuationSeparator" w:id="0">
    <w:p w:rsidR="00260D83" w:rsidRDefault="00260D83" w:rsidP="0073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30653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76807" w:rsidRPr="002F1CC6" w:rsidRDefault="00676807">
        <w:pPr>
          <w:pStyle w:val="a5"/>
          <w:jc w:val="right"/>
          <w:rPr>
            <w:sz w:val="24"/>
            <w:szCs w:val="24"/>
          </w:rPr>
        </w:pPr>
        <w:r w:rsidRPr="002F1CC6">
          <w:rPr>
            <w:sz w:val="24"/>
            <w:szCs w:val="24"/>
          </w:rPr>
          <w:fldChar w:fldCharType="begin"/>
        </w:r>
        <w:r w:rsidRPr="002F1CC6">
          <w:rPr>
            <w:sz w:val="24"/>
            <w:szCs w:val="24"/>
          </w:rPr>
          <w:instrText>PAGE   \* MERGEFORMAT</w:instrText>
        </w:r>
        <w:r w:rsidRPr="002F1CC6">
          <w:rPr>
            <w:sz w:val="24"/>
            <w:szCs w:val="24"/>
          </w:rPr>
          <w:fldChar w:fldCharType="separate"/>
        </w:r>
        <w:r w:rsidR="00874FFB">
          <w:rPr>
            <w:noProof/>
            <w:sz w:val="24"/>
            <w:szCs w:val="24"/>
          </w:rPr>
          <w:t>3</w:t>
        </w:r>
        <w:r w:rsidRPr="002F1CC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7323045"/>
      <w:docPartObj>
        <w:docPartGallery w:val="Page Numbers (Bottom of Page)"/>
        <w:docPartUnique/>
      </w:docPartObj>
    </w:sdtPr>
    <w:sdtEndPr/>
    <w:sdtContent>
      <w:p w:rsidR="00676807" w:rsidRDefault="006768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FFB">
          <w:rPr>
            <w:noProof/>
          </w:rPr>
          <w:t>13</w:t>
        </w:r>
        <w:r>
          <w:fldChar w:fldCharType="end"/>
        </w:r>
      </w:p>
    </w:sdtContent>
  </w:sdt>
  <w:p w:rsidR="00676807" w:rsidRDefault="006768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83" w:rsidRDefault="00260D83" w:rsidP="007345C0">
      <w:r>
        <w:separator/>
      </w:r>
    </w:p>
  </w:footnote>
  <w:footnote w:type="continuationSeparator" w:id="0">
    <w:p w:rsidR="00260D83" w:rsidRDefault="00260D83" w:rsidP="0073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685"/>
    <w:multiLevelType w:val="hybridMultilevel"/>
    <w:tmpl w:val="C3A081A4"/>
    <w:lvl w:ilvl="0" w:tplc="56183B4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E0"/>
    <w:rsid w:val="000123F4"/>
    <w:rsid w:val="00014A32"/>
    <w:rsid w:val="00016174"/>
    <w:rsid w:val="000204A3"/>
    <w:rsid w:val="0002651F"/>
    <w:rsid w:val="00031157"/>
    <w:rsid w:val="000311AD"/>
    <w:rsid w:val="00031A1D"/>
    <w:rsid w:val="00031F5B"/>
    <w:rsid w:val="00044B57"/>
    <w:rsid w:val="000505D6"/>
    <w:rsid w:val="00051E12"/>
    <w:rsid w:val="0005553F"/>
    <w:rsid w:val="00060185"/>
    <w:rsid w:val="0006572F"/>
    <w:rsid w:val="000719AD"/>
    <w:rsid w:val="0007651B"/>
    <w:rsid w:val="00077F87"/>
    <w:rsid w:val="00083019"/>
    <w:rsid w:val="00085437"/>
    <w:rsid w:val="00092D47"/>
    <w:rsid w:val="00097AF3"/>
    <w:rsid w:val="00097C8C"/>
    <w:rsid w:val="000A2E56"/>
    <w:rsid w:val="000B01AE"/>
    <w:rsid w:val="000B3D49"/>
    <w:rsid w:val="000B6105"/>
    <w:rsid w:val="000C07AA"/>
    <w:rsid w:val="000C0AE1"/>
    <w:rsid w:val="000C1F8A"/>
    <w:rsid w:val="000C308E"/>
    <w:rsid w:val="000C3E9C"/>
    <w:rsid w:val="000D024C"/>
    <w:rsid w:val="000D4A3F"/>
    <w:rsid w:val="000D5B08"/>
    <w:rsid w:val="000D5E62"/>
    <w:rsid w:val="000E0219"/>
    <w:rsid w:val="000E1421"/>
    <w:rsid w:val="000E28CD"/>
    <w:rsid w:val="000E61F1"/>
    <w:rsid w:val="000E6A3C"/>
    <w:rsid w:val="000F5F1D"/>
    <w:rsid w:val="00104160"/>
    <w:rsid w:val="00110BF6"/>
    <w:rsid w:val="0011185E"/>
    <w:rsid w:val="001120AD"/>
    <w:rsid w:val="00115F59"/>
    <w:rsid w:val="00116DB6"/>
    <w:rsid w:val="00122F25"/>
    <w:rsid w:val="001238CE"/>
    <w:rsid w:val="00125206"/>
    <w:rsid w:val="00127876"/>
    <w:rsid w:val="00127BDF"/>
    <w:rsid w:val="00133C1F"/>
    <w:rsid w:val="00136B70"/>
    <w:rsid w:val="00136C63"/>
    <w:rsid w:val="001373F4"/>
    <w:rsid w:val="00137DEC"/>
    <w:rsid w:val="00142536"/>
    <w:rsid w:val="00142A92"/>
    <w:rsid w:val="001447FF"/>
    <w:rsid w:val="00146992"/>
    <w:rsid w:val="00150524"/>
    <w:rsid w:val="00150FEC"/>
    <w:rsid w:val="00151EF3"/>
    <w:rsid w:val="00153F1B"/>
    <w:rsid w:val="0015737F"/>
    <w:rsid w:val="00162478"/>
    <w:rsid w:val="00163103"/>
    <w:rsid w:val="00165C97"/>
    <w:rsid w:val="00176591"/>
    <w:rsid w:val="00177EDE"/>
    <w:rsid w:val="001906EC"/>
    <w:rsid w:val="00190DFE"/>
    <w:rsid w:val="00193335"/>
    <w:rsid w:val="00193BA2"/>
    <w:rsid w:val="00193E2A"/>
    <w:rsid w:val="00194AB5"/>
    <w:rsid w:val="001A496C"/>
    <w:rsid w:val="001A6119"/>
    <w:rsid w:val="001B3097"/>
    <w:rsid w:val="001B5885"/>
    <w:rsid w:val="001C027F"/>
    <w:rsid w:val="001C1204"/>
    <w:rsid w:val="001C56A8"/>
    <w:rsid w:val="001C7C0F"/>
    <w:rsid w:val="001D06C9"/>
    <w:rsid w:val="001D281E"/>
    <w:rsid w:val="001D2965"/>
    <w:rsid w:val="001D67C5"/>
    <w:rsid w:val="001D699C"/>
    <w:rsid w:val="001E0F1B"/>
    <w:rsid w:val="001F383B"/>
    <w:rsid w:val="002028B4"/>
    <w:rsid w:val="002041F5"/>
    <w:rsid w:val="002043BB"/>
    <w:rsid w:val="00204501"/>
    <w:rsid w:val="002051CF"/>
    <w:rsid w:val="00205E7F"/>
    <w:rsid w:val="00207441"/>
    <w:rsid w:val="002100FD"/>
    <w:rsid w:val="00211115"/>
    <w:rsid w:val="00213570"/>
    <w:rsid w:val="00215272"/>
    <w:rsid w:val="00216DE9"/>
    <w:rsid w:val="00217A29"/>
    <w:rsid w:val="002217ED"/>
    <w:rsid w:val="00224B48"/>
    <w:rsid w:val="00224CD6"/>
    <w:rsid w:val="00224FE3"/>
    <w:rsid w:val="002262B0"/>
    <w:rsid w:val="002270A7"/>
    <w:rsid w:val="00227260"/>
    <w:rsid w:val="00232BC3"/>
    <w:rsid w:val="00234B5E"/>
    <w:rsid w:val="00240351"/>
    <w:rsid w:val="00241AFC"/>
    <w:rsid w:val="002500C7"/>
    <w:rsid w:val="002506B0"/>
    <w:rsid w:val="002507D9"/>
    <w:rsid w:val="00251750"/>
    <w:rsid w:val="002540E6"/>
    <w:rsid w:val="00254EF7"/>
    <w:rsid w:val="00256AF4"/>
    <w:rsid w:val="002576F1"/>
    <w:rsid w:val="00260D83"/>
    <w:rsid w:val="0026229D"/>
    <w:rsid w:val="00264B1F"/>
    <w:rsid w:val="002713DD"/>
    <w:rsid w:val="00273A93"/>
    <w:rsid w:val="002743D7"/>
    <w:rsid w:val="00280EBB"/>
    <w:rsid w:val="002871EB"/>
    <w:rsid w:val="002934E7"/>
    <w:rsid w:val="00296A45"/>
    <w:rsid w:val="002A0692"/>
    <w:rsid w:val="002A1034"/>
    <w:rsid w:val="002A1BF8"/>
    <w:rsid w:val="002A4D3E"/>
    <w:rsid w:val="002A51DF"/>
    <w:rsid w:val="002A56C5"/>
    <w:rsid w:val="002B05A3"/>
    <w:rsid w:val="002B359F"/>
    <w:rsid w:val="002B7926"/>
    <w:rsid w:val="002C18B6"/>
    <w:rsid w:val="002C1FA1"/>
    <w:rsid w:val="002C3830"/>
    <w:rsid w:val="002D0ACB"/>
    <w:rsid w:val="002D0D80"/>
    <w:rsid w:val="002D391D"/>
    <w:rsid w:val="002D41EA"/>
    <w:rsid w:val="002D5054"/>
    <w:rsid w:val="002D5E13"/>
    <w:rsid w:val="002E1070"/>
    <w:rsid w:val="002E2FED"/>
    <w:rsid w:val="002E612C"/>
    <w:rsid w:val="002F1CC6"/>
    <w:rsid w:val="002F2133"/>
    <w:rsid w:val="002F3741"/>
    <w:rsid w:val="002F42A4"/>
    <w:rsid w:val="002F5A04"/>
    <w:rsid w:val="002F6004"/>
    <w:rsid w:val="003025A9"/>
    <w:rsid w:val="00306C9C"/>
    <w:rsid w:val="00312BF3"/>
    <w:rsid w:val="00312F93"/>
    <w:rsid w:val="00313D2F"/>
    <w:rsid w:val="0031408E"/>
    <w:rsid w:val="0031434B"/>
    <w:rsid w:val="0031481A"/>
    <w:rsid w:val="00315223"/>
    <w:rsid w:val="00317DAA"/>
    <w:rsid w:val="0032232E"/>
    <w:rsid w:val="003264C8"/>
    <w:rsid w:val="003266B9"/>
    <w:rsid w:val="003266DE"/>
    <w:rsid w:val="003277B5"/>
    <w:rsid w:val="00333865"/>
    <w:rsid w:val="003345E5"/>
    <w:rsid w:val="00334BA8"/>
    <w:rsid w:val="00335AF2"/>
    <w:rsid w:val="003364AA"/>
    <w:rsid w:val="00340F27"/>
    <w:rsid w:val="00341B2B"/>
    <w:rsid w:val="0034283B"/>
    <w:rsid w:val="00347E6D"/>
    <w:rsid w:val="0035036B"/>
    <w:rsid w:val="00350E67"/>
    <w:rsid w:val="00351456"/>
    <w:rsid w:val="00351C92"/>
    <w:rsid w:val="003529A2"/>
    <w:rsid w:val="00353B6B"/>
    <w:rsid w:val="0035406D"/>
    <w:rsid w:val="00355A41"/>
    <w:rsid w:val="00357917"/>
    <w:rsid w:val="0036149D"/>
    <w:rsid w:val="00363147"/>
    <w:rsid w:val="003657CF"/>
    <w:rsid w:val="00370706"/>
    <w:rsid w:val="00372EBB"/>
    <w:rsid w:val="00373266"/>
    <w:rsid w:val="0037464F"/>
    <w:rsid w:val="003808A5"/>
    <w:rsid w:val="00380D6C"/>
    <w:rsid w:val="00381F7C"/>
    <w:rsid w:val="0038237F"/>
    <w:rsid w:val="003834D8"/>
    <w:rsid w:val="00383918"/>
    <w:rsid w:val="00392D69"/>
    <w:rsid w:val="003953EA"/>
    <w:rsid w:val="0039660F"/>
    <w:rsid w:val="00396A17"/>
    <w:rsid w:val="00396B92"/>
    <w:rsid w:val="00397883"/>
    <w:rsid w:val="003A35D9"/>
    <w:rsid w:val="003A50BF"/>
    <w:rsid w:val="003A5A6A"/>
    <w:rsid w:val="003B4963"/>
    <w:rsid w:val="003B503D"/>
    <w:rsid w:val="003B6EA5"/>
    <w:rsid w:val="003B70A4"/>
    <w:rsid w:val="003B7DFA"/>
    <w:rsid w:val="003B7E7D"/>
    <w:rsid w:val="003C2D25"/>
    <w:rsid w:val="003C2E78"/>
    <w:rsid w:val="003C4986"/>
    <w:rsid w:val="003C4995"/>
    <w:rsid w:val="003C4EEE"/>
    <w:rsid w:val="003C5CB6"/>
    <w:rsid w:val="003C6E2F"/>
    <w:rsid w:val="003D20C3"/>
    <w:rsid w:val="003D5A27"/>
    <w:rsid w:val="003D628B"/>
    <w:rsid w:val="003D6E56"/>
    <w:rsid w:val="003E66D7"/>
    <w:rsid w:val="003F111E"/>
    <w:rsid w:val="00404E0B"/>
    <w:rsid w:val="00411CB6"/>
    <w:rsid w:val="00413034"/>
    <w:rsid w:val="004148ED"/>
    <w:rsid w:val="004210FA"/>
    <w:rsid w:val="0042145B"/>
    <w:rsid w:val="00424080"/>
    <w:rsid w:val="00424569"/>
    <w:rsid w:val="004261BC"/>
    <w:rsid w:val="004269EA"/>
    <w:rsid w:val="0042768A"/>
    <w:rsid w:val="00430E69"/>
    <w:rsid w:val="0043275A"/>
    <w:rsid w:val="004464AC"/>
    <w:rsid w:val="004545B2"/>
    <w:rsid w:val="00454A98"/>
    <w:rsid w:val="00454AD5"/>
    <w:rsid w:val="004566C4"/>
    <w:rsid w:val="00457371"/>
    <w:rsid w:val="0046185D"/>
    <w:rsid w:val="0046454F"/>
    <w:rsid w:val="00482BDA"/>
    <w:rsid w:val="00484874"/>
    <w:rsid w:val="00484B99"/>
    <w:rsid w:val="00485C4E"/>
    <w:rsid w:val="004945F5"/>
    <w:rsid w:val="00495D10"/>
    <w:rsid w:val="004A0D68"/>
    <w:rsid w:val="004A1351"/>
    <w:rsid w:val="004A4BC0"/>
    <w:rsid w:val="004A6241"/>
    <w:rsid w:val="004A66F7"/>
    <w:rsid w:val="004B562A"/>
    <w:rsid w:val="004C0734"/>
    <w:rsid w:val="004C2492"/>
    <w:rsid w:val="004C4D03"/>
    <w:rsid w:val="004C6BA4"/>
    <w:rsid w:val="004C75B6"/>
    <w:rsid w:val="004D1698"/>
    <w:rsid w:val="004D28E9"/>
    <w:rsid w:val="004D2E4A"/>
    <w:rsid w:val="004D419B"/>
    <w:rsid w:val="004D445D"/>
    <w:rsid w:val="004D5890"/>
    <w:rsid w:val="004D5EF7"/>
    <w:rsid w:val="004E2A3E"/>
    <w:rsid w:val="004E6CF4"/>
    <w:rsid w:val="004E6FF6"/>
    <w:rsid w:val="004F09A3"/>
    <w:rsid w:val="004F38EA"/>
    <w:rsid w:val="004F4018"/>
    <w:rsid w:val="004F41DD"/>
    <w:rsid w:val="004F44D1"/>
    <w:rsid w:val="004F4B3B"/>
    <w:rsid w:val="004F6B19"/>
    <w:rsid w:val="0050168B"/>
    <w:rsid w:val="00501C78"/>
    <w:rsid w:val="00503C7B"/>
    <w:rsid w:val="0050630C"/>
    <w:rsid w:val="00512BD0"/>
    <w:rsid w:val="00515CE0"/>
    <w:rsid w:val="00521EB5"/>
    <w:rsid w:val="00522669"/>
    <w:rsid w:val="005262D5"/>
    <w:rsid w:val="0053223D"/>
    <w:rsid w:val="005325D6"/>
    <w:rsid w:val="005346E3"/>
    <w:rsid w:val="005378BF"/>
    <w:rsid w:val="00540CD2"/>
    <w:rsid w:val="00545EFB"/>
    <w:rsid w:val="00546585"/>
    <w:rsid w:val="0054728A"/>
    <w:rsid w:val="005562E2"/>
    <w:rsid w:val="00565081"/>
    <w:rsid w:val="0056524B"/>
    <w:rsid w:val="005706F3"/>
    <w:rsid w:val="00572136"/>
    <w:rsid w:val="005735B2"/>
    <w:rsid w:val="0057383C"/>
    <w:rsid w:val="00574E58"/>
    <w:rsid w:val="005750F8"/>
    <w:rsid w:val="0057526F"/>
    <w:rsid w:val="00575420"/>
    <w:rsid w:val="005754AF"/>
    <w:rsid w:val="00577DB3"/>
    <w:rsid w:val="00583731"/>
    <w:rsid w:val="00590AE1"/>
    <w:rsid w:val="00591236"/>
    <w:rsid w:val="005920FF"/>
    <w:rsid w:val="00592161"/>
    <w:rsid w:val="0059422F"/>
    <w:rsid w:val="00596956"/>
    <w:rsid w:val="005A12CF"/>
    <w:rsid w:val="005A417C"/>
    <w:rsid w:val="005A440B"/>
    <w:rsid w:val="005A6FDC"/>
    <w:rsid w:val="005A7294"/>
    <w:rsid w:val="005B055F"/>
    <w:rsid w:val="005B2761"/>
    <w:rsid w:val="005B2796"/>
    <w:rsid w:val="005B2FB8"/>
    <w:rsid w:val="005B3089"/>
    <w:rsid w:val="005B5EB2"/>
    <w:rsid w:val="005B6BFC"/>
    <w:rsid w:val="005C0D21"/>
    <w:rsid w:val="005C6637"/>
    <w:rsid w:val="005D00EF"/>
    <w:rsid w:val="005D14D9"/>
    <w:rsid w:val="005D19A3"/>
    <w:rsid w:val="005D2410"/>
    <w:rsid w:val="005D7883"/>
    <w:rsid w:val="005E0E01"/>
    <w:rsid w:val="005E13E5"/>
    <w:rsid w:val="005E721F"/>
    <w:rsid w:val="005F4113"/>
    <w:rsid w:val="005F5102"/>
    <w:rsid w:val="005F5DC9"/>
    <w:rsid w:val="00601FE7"/>
    <w:rsid w:val="00605C24"/>
    <w:rsid w:val="00607EC5"/>
    <w:rsid w:val="00610A13"/>
    <w:rsid w:val="00610AAF"/>
    <w:rsid w:val="00611559"/>
    <w:rsid w:val="006141F4"/>
    <w:rsid w:val="006164B3"/>
    <w:rsid w:val="00621C7F"/>
    <w:rsid w:val="00625C64"/>
    <w:rsid w:val="0062766C"/>
    <w:rsid w:val="0063545B"/>
    <w:rsid w:val="006416C0"/>
    <w:rsid w:val="0064794E"/>
    <w:rsid w:val="00650A78"/>
    <w:rsid w:val="0065373D"/>
    <w:rsid w:val="00660879"/>
    <w:rsid w:val="00665798"/>
    <w:rsid w:val="006660BD"/>
    <w:rsid w:val="00671F48"/>
    <w:rsid w:val="00673062"/>
    <w:rsid w:val="0067393E"/>
    <w:rsid w:val="00673DA3"/>
    <w:rsid w:val="00676807"/>
    <w:rsid w:val="006849A1"/>
    <w:rsid w:val="006927C2"/>
    <w:rsid w:val="006938F9"/>
    <w:rsid w:val="00693EB6"/>
    <w:rsid w:val="0069717F"/>
    <w:rsid w:val="006A52CE"/>
    <w:rsid w:val="006B22E7"/>
    <w:rsid w:val="006B23A1"/>
    <w:rsid w:val="006B5100"/>
    <w:rsid w:val="006C2EFF"/>
    <w:rsid w:val="006C3552"/>
    <w:rsid w:val="006C7AF9"/>
    <w:rsid w:val="006D12D1"/>
    <w:rsid w:val="006D180A"/>
    <w:rsid w:val="006D1FD6"/>
    <w:rsid w:val="006D3A52"/>
    <w:rsid w:val="006D7E63"/>
    <w:rsid w:val="006E03AB"/>
    <w:rsid w:val="006E15BE"/>
    <w:rsid w:val="006E34FD"/>
    <w:rsid w:val="006E4810"/>
    <w:rsid w:val="006F2110"/>
    <w:rsid w:val="006F27CF"/>
    <w:rsid w:val="006F33B8"/>
    <w:rsid w:val="0070129B"/>
    <w:rsid w:val="0070329A"/>
    <w:rsid w:val="007035EC"/>
    <w:rsid w:val="0070580F"/>
    <w:rsid w:val="00705D19"/>
    <w:rsid w:val="00707292"/>
    <w:rsid w:val="007118EC"/>
    <w:rsid w:val="00712812"/>
    <w:rsid w:val="00713BA0"/>
    <w:rsid w:val="00714A0D"/>
    <w:rsid w:val="00715D36"/>
    <w:rsid w:val="00715D91"/>
    <w:rsid w:val="00716584"/>
    <w:rsid w:val="00722CF4"/>
    <w:rsid w:val="00724D87"/>
    <w:rsid w:val="0073165D"/>
    <w:rsid w:val="00732AD2"/>
    <w:rsid w:val="007345C0"/>
    <w:rsid w:val="0073749B"/>
    <w:rsid w:val="00737D5E"/>
    <w:rsid w:val="00741879"/>
    <w:rsid w:val="0074386C"/>
    <w:rsid w:val="00746B16"/>
    <w:rsid w:val="0074790B"/>
    <w:rsid w:val="00747ADE"/>
    <w:rsid w:val="00751E95"/>
    <w:rsid w:val="007533D5"/>
    <w:rsid w:val="00755876"/>
    <w:rsid w:val="007618C6"/>
    <w:rsid w:val="0076266D"/>
    <w:rsid w:val="00775194"/>
    <w:rsid w:val="00782D71"/>
    <w:rsid w:val="00785E21"/>
    <w:rsid w:val="00786972"/>
    <w:rsid w:val="00791C4E"/>
    <w:rsid w:val="00792502"/>
    <w:rsid w:val="00792949"/>
    <w:rsid w:val="00794361"/>
    <w:rsid w:val="007A0F62"/>
    <w:rsid w:val="007A53A5"/>
    <w:rsid w:val="007C153F"/>
    <w:rsid w:val="007C46CE"/>
    <w:rsid w:val="007C4BC8"/>
    <w:rsid w:val="007C536E"/>
    <w:rsid w:val="007C6638"/>
    <w:rsid w:val="007C76CE"/>
    <w:rsid w:val="007D31B9"/>
    <w:rsid w:val="007D5692"/>
    <w:rsid w:val="007D6432"/>
    <w:rsid w:val="007D6910"/>
    <w:rsid w:val="007D7D57"/>
    <w:rsid w:val="007E185B"/>
    <w:rsid w:val="007E2F82"/>
    <w:rsid w:val="007E4C75"/>
    <w:rsid w:val="007E5492"/>
    <w:rsid w:val="007F25F6"/>
    <w:rsid w:val="007F3747"/>
    <w:rsid w:val="007F710F"/>
    <w:rsid w:val="0080149F"/>
    <w:rsid w:val="00803171"/>
    <w:rsid w:val="0080414F"/>
    <w:rsid w:val="00810FCB"/>
    <w:rsid w:val="00820B59"/>
    <w:rsid w:val="00820C92"/>
    <w:rsid w:val="00824842"/>
    <w:rsid w:val="00833E42"/>
    <w:rsid w:val="008355E5"/>
    <w:rsid w:val="00836663"/>
    <w:rsid w:val="00840F3F"/>
    <w:rsid w:val="00841EC1"/>
    <w:rsid w:val="00843C0A"/>
    <w:rsid w:val="008505C9"/>
    <w:rsid w:val="00850D91"/>
    <w:rsid w:val="008518EC"/>
    <w:rsid w:val="00860539"/>
    <w:rsid w:val="00861813"/>
    <w:rsid w:val="00864208"/>
    <w:rsid w:val="00866E4B"/>
    <w:rsid w:val="00871979"/>
    <w:rsid w:val="00874FFB"/>
    <w:rsid w:val="00875E1E"/>
    <w:rsid w:val="00877AB5"/>
    <w:rsid w:val="00880C52"/>
    <w:rsid w:val="00881DDE"/>
    <w:rsid w:val="00883201"/>
    <w:rsid w:val="0088357A"/>
    <w:rsid w:val="00883CA1"/>
    <w:rsid w:val="00886FB9"/>
    <w:rsid w:val="008A550D"/>
    <w:rsid w:val="008B0BBF"/>
    <w:rsid w:val="008B65B2"/>
    <w:rsid w:val="008B780D"/>
    <w:rsid w:val="008B7EC6"/>
    <w:rsid w:val="008C231B"/>
    <w:rsid w:val="008C600B"/>
    <w:rsid w:val="008C6189"/>
    <w:rsid w:val="008C7191"/>
    <w:rsid w:val="008C7452"/>
    <w:rsid w:val="008D1B88"/>
    <w:rsid w:val="008D298D"/>
    <w:rsid w:val="008D5EF5"/>
    <w:rsid w:val="008D73CE"/>
    <w:rsid w:val="008E7A17"/>
    <w:rsid w:val="008F245E"/>
    <w:rsid w:val="008F29B6"/>
    <w:rsid w:val="008F5CFA"/>
    <w:rsid w:val="008F62F9"/>
    <w:rsid w:val="008F75C5"/>
    <w:rsid w:val="00900BC8"/>
    <w:rsid w:val="00901981"/>
    <w:rsid w:val="00902C73"/>
    <w:rsid w:val="00904BC9"/>
    <w:rsid w:val="00906E98"/>
    <w:rsid w:val="00910CCC"/>
    <w:rsid w:val="00910CD7"/>
    <w:rsid w:val="00912F77"/>
    <w:rsid w:val="009133D3"/>
    <w:rsid w:val="0091351C"/>
    <w:rsid w:val="00916291"/>
    <w:rsid w:val="009221C2"/>
    <w:rsid w:val="00924B47"/>
    <w:rsid w:val="00930596"/>
    <w:rsid w:val="00930A80"/>
    <w:rsid w:val="00930D47"/>
    <w:rsid w:val="00932581"/>
    <w:rsid w:val="00933392"/>
    <w:rsid w:val="00933868"/>
    <w:rsid w:val="0093407B"/>
    <w:rsid w:val="00935667"/>
    <w:rsid w:val="00935E87"/>
    <w:rsid w:val="0093605B"/>
    <w:rsid w:val="00941A9F"/>
    <w:rsid w:val="00942340"/>
    <w:rsid w:val="00942E3C"/>
    <w:rsid w:val="00952456"/>
    <w:rsid w:val="0095347D"/>
    <w:rsid w:val="00953A6B"/>
    <w:rsid w:val="00955AD7"/>
    <w:rsid w:val="00956861"/>
    <w:rsid w:val="00960AA2"/>
    <w:rsid w:val="0096106A"/>
    <w:rsid w:val="00966811"/>
    <w:rsid w:val="00966E95"/>
    <w:rsid w:val="00974165"/>
    <w:rsid w:val="00974E8C"/>
    <w:rsid w:val="00976186"/>
    <w:rsid w:val="009802F6"/>
    <w:rsid w:val="00982C41"/>
    <w:rsid w:val="00982DDE"/>
    <w:rsid w:val="00983194"/>
    <w:rsid w:val="00983A96"/>
    <w:rsid w:val="009851E0"/>
    <w:rsid w:val="00992197"/>
    <w:rsid w:val="00994D40"/>
    <w:rsid w:val="00995996"/>
    <w:rsid w:val="00995D7E"/>
    <w:rsid w:val="009967A2"/>
    <w:rsid w:val="009A13C9"/>
    <w:rsid w:val="009A2D52"/>
    <w:rsid w:val="009A30B4"/>
    <w:rsid w:val="009A774C"/>
    <w:rsid w:val="009B26CE"/>
    <w:rsid w:val="009B30FB"/>
    <w:rsid w:val="009B3F9F"/>
    <w:rsid w:val="009B5D57"/>
    <w:rsid w:val="009C30F2"/>
    <w:rsid w:val="009C45AD"/>
    <w:rsid w:val="009C5999"/>
    <w:rsid w:val="009D0DBD"/>
    <w:rsid w:val="009D2BAD"/>
    <w:rsid w:val="009D33CD"/>
    <w:rsid w:val="009D4269"/>
    <w:rsid w:val="009E3FAC"/>
    <w:rsid w:val="009E4E34"/>
    <w:rsid w:val="009E50DB"/>
    <w:rsid w:val="009E587F"/>
    <w:rsid w:val="009E6587"/>
    <w:rsid w:val="009F0E8C"/>
    <w:rsid w:val="009F4050"/>
    <w:rsid w:val="009F4125"/>
    <w:rsid w:val="009F4C7F"/>
    <w:rsid w:val="009F5A0B"/>
    <w:rsid w:val="009F64EF"/>
    <w:rsid w:val="009F6FE4"/>
    <w:rsid w:val="00A00296"/>
    <w:rsid w:val="00A02733"/>
    <w:rsid w:val="00A02EB4"/>
    <w:rsid w:val="00A03AC5"/>
    <w:rsid w:val="00A03C79"/>
    <w:rsid w:val="00A12D8A"/>
    <w:rsid w:val="00A162AF"/>
    <w:rsid w:val="00A1684C"/>
    <w:rsid w:val="00A200FE"/>
    <w:rsid w:val="00A246A1"/>
    <w:rsid w:val="00A31205"/>
    <w:rsid w:val="00A339FF"/>
    <w:rsid w:val="00A36326"/>
    <w:rsid w:val="00A375B9"/>
    <w:rsid w:val="00A45FA3"/>
    <w:rsid w:val="00A478AD"/>
    <w:rsid w:val="00A47E83"/>
    <w:rsid w:val="00A509C3"/>
    <w:rsid w:val="00A51229"/>
    <w:rsid w:val="00A532FE"/>
    <w:rsid w:val="00A55A40"/>
    <w:rsid w:val="00A57F4F"/>
    <w:rsid w:val="00A60051"/>
    <w:rsid w:val="00A60289"/>
    <w:rsid w:val="00A60DFD"/>
    <w:rsid w:val="00A654A5"/>
    <w:rsid w:val="00A656A6"/>
    <w:rsid w:val="00A70835"/>
    <w:rsid w:val="00A71B16"/>
    <w:rsid w:val="00A74865"/>
    <w:rsid w:val="00A75692"/>
    <w:rsid w:val="00A802AD"/>
    <w:rsid w:val="00A83028"/>
    <w:rsid w:val="00A9189E"/>
    <w:rsid w:val="00A91C08"/>
    <w:rsid w:val="00A94235"/>
    <w:rsid w:val="00AA46E4"/>
    <w:rsid w:val="00AA76B8"/>
    <w:rsid w:val="00AB082D"/>
    <w:rsid w:val="00AB0B77"/>
    <w:rsid w:val="00AB1CFE"/>
    <w:rsid w:val="00AB26C8"/>
    <w:rsid w:val="00AB369A"/>
    <w:rsid w:val="00AC123C"/>
    <w:rsid w:val="00AD1B4A"/>
    <w:rsid w:val="00AD2BDD"/>
    <w:rsid w:val="00AE14D8"/>
    <w:rsid w:val="00AE2BA4"/>
    <w:rsid w:val="00AE6589"/>
    <w:rsid w:val="00AF208A"/>
    <w:rsid w:val="00AF63A9"/>
    <w:rsid w:val="00AF670E"/>
    <w:rsid w:val="00AF6E41"/>
    <w:rsid w:val="00B0159F"/>
    <w:rsid w:val="00B102AF"/>
    <w:rsid w:val="00B12138"/>
    <w:rsid w:val="00B14ABB"/>
    <w:rsid w:val="00B14D5F"/>
    <w:rsid w:val="00B20357"/>
    <w:rsid w:val="00B21C46"/>
    <w:rsid w:val="00B220DE"/>
    <w:rsid w:val="00B32C1F"/>
    <w:rsid w:val="00B330B8"/>
    <w:rsid w:val="00B345C3"/>
    <w:rsid w:val="00B356F6"/>
    <w:rsid w:val="00B4124A"/>
    <w:rsid w:val="00B454CF"/>
    <w:rsid w:val="00B47048"/>
    <w:rsid w:val="00B50251"/>
    <w:rsid w:val="00B53248"/>
    <w:rsid w:val="00B60FA0"/>
    <w:rsid w:val="00B62161"/>
    <w:rsid w:val="00B64F4B"/>
    <w:rsid w:val="00B671BC"/>
    <w:rsid w:val="00B70AE7"/>
    <w:rsid w:val="00B710B8"/>
    <w:rsid w:val="00B76D02"/>
    <w:rsid w:val="00B84C3D"/>
    <w:rsid w:val="00B93018"/>
    <w:rsid w:val="00B94E0E"/>
    <w:rsid w:val="00B962D9"/>
    <w:rsid w:val="00BA0388"/>
    <w:rsid w:val="00BB0198"/>
    <w:rsid w:val="00BB126E"/>
    <w:rsid w:val="00BB4F9B"/>
    <w:rsid w:val="00BB65B0"/>
    <w:rsid w:val="00BB730A"/>
    <w:rsid w:val="00BB79DD"/>
    <w:rsid w:val="00BC03B4"/>
    <w:rsid w:val="00BC2087"/>
    <w:rsid w:val="00BC27A2"/>
    <w:rsid w:val="00BC6B8C"/>
    <w:rsid w:val="00BD0B41"/>
    <w:rsid w:val="00BD5409"/>
    <w:rsid w:val="00BD556F"/>
    <w:rsid w:val="00BD7E0B"/>
    <w:rsid w:val="00BE07C8"/>
    <w:rsid w:val="00BE4A93"/>
    <w:rsid w:val="00BE78F7"/>
    <w:rsid w:val="00BF34A3"/>
    <w:rsid w:val="00BF5C6A"/>
    <w:rsid w:val="00BF6757"/>
    <w:rsid w:val="00BF7622"/>
    <w:rsid w:val="00BF7F5E"/>
    <w:rsid w:val="00C00C80"/>
    <w:rsid w:val="00C01E5B"/>
    <w:rsid w:val="00C04153"/>
    <w:rsid w:val="00C04494"/>
    <w:rsid w:val="00C123C6"/>
    <w:rsid w:val="00C12421"/>
    <w:rsid w:val="00C13435"/>
    <w:rsid w:val="00C13AE0"/>
    <w:rsid w:val="00C22D37"/>
    <w:rsid w:val="00C30206"/>
    <w:rsid w:val="00C41385"/>
    <w:rsid w:val="00C4338D"/>
    <w:rsid w:val="00C45C01"/>
    <w:rsid w:val="00C45CFE"/>
    <w:rsid w:val="00C466C1"/>
    <w:rsid w:val="00C475DF"/>
    <w:rsid w:val="00C47696"/>
    <w:rsid w:val="00C47D16"/>
    <w:rsid w:val="00C527C2"/>
    <w:rsid w:val="00C531E0"/>
    <w:rsid w:val="00C60423"/>
    <w:rsid w:val="00C61712"/>
    <w:rsid w:val="00C63B0B"/>
    <w:rsid w:val="00C6742B"/>
    <w:rsid w:val="00C71267"/>
    <w:rsid w:val="00C7198D"/>
    <w:rsid w:val="00C72741"/>
    <w:rsid w:val="00C727DE"/>
    <w:rsid w:val="00C73EE9"/>
    <w:rsid w:val="00C76FB5"/>
    <w:rsid w:val="00C775CC"/>
    <w:rsid w:val="00C8312C"/>
    <w:rsid w:val="00C84CFB"/>
    <w:rsid w:val="00C86BC0"/>
    <w:rsid w:val="00C904BF"/>
    <w:rsid w:val="00C907A3"/>
    <w:rsid w:val="00C930B0"/>
    <w:rsid w:val="00C9579E"/>
    <w:rsid w:val="00C974B9"/>
    <w:rsid w:val="00CB1711"/>
    <w:rsid w:val="00CB6F67"/>
    <w:rsid w:val="00CC1882"/>
    <w:rsid w:val="00CC2111"/>
    <w:rsid w:val="00CC3D2B"/>
    <w:rsid w:val="00CC5323"/>
    <w:rsid w:val="00CD44CA"/>
    <w:rsid w:val="00CD49C3"/>
    <w:rsid w:val="00CD620F"/>
    <w:rsid w:val="00CE0DAF"/>
    <w:rsid w:val="00CE593D"/>
    <w:rsid w:val="00CE6B3C"/>
    <w:rsid w:val="00CF0379"/>
    <w:rsid w:val="00CF0C83"/>
    <w:rsid w:val="00CF3836"/>
    <w:rsid w:val="00CF4910"/>
    <w:rsid w:val="00CF5A0A"/>
    <w:rsid w:val="00D022B0"/>
    <w:rsid w:val="00D02ADF"/>
    <w:rsid w:val="00D02F1C"/>
    <w:rsid w:val="00D0316F"/>
    <w:rsid w:val="00D031FA"/>
    <w:rsid w:val="00D056B0"/>
    <w:rsid w:val="00D05F77"/>
    <w:rsid w:val="00D05F7C"/>
    <w:rsid w:val="00D068B3"/>
    <w:rsid w:val="00D074D7"/>
    <w:rsid w:val="00D1487A"/>
    <w:rsid w:val="00D229F5"/>
    <w:rsid w:val="00D22A09"/>
    <w:rsid w:val="00D2324E"/>
    <w:rsid w:val="00D25A01"/>
    <w:rsid w:val="00D276F7"/>
    <w:rsid w:val="00D312FB"/>
    <w:rsid w:val="00D31BE4"/>
    <w:rsid w:val="00D33890"/>
    <w:rsid w:val="00D33D11"/>
    <w:rsid w:val="00D34665"/>
    <w:rsid w:val="00D42A64"/>
    <w:rsid w:val="00D442A7"/>
    <w:rsid w:val="00D50EA5"/>
    <w:rsid w:val="00D50F83"/>
    <w:rsid w:val="00D51B3F"/>
    <w:rsid w:val="00D57978"/>
    <w:rsid w:val="00D57A42"/>
    <w:rsid w:val="00D620E4"/>
    <w:rsid w:val="00D635A0"/>
    <w:rsid w:val="00D66625"/>
    <w:rsid w:val="00D671F7"/>
    <w:rsid w:val="00D737F8"/>
    <w:rsid w:val="00D81924"/>
    <w:rsid w:val="00D826CA"/>
    <w:rsid w:val="00D90EE8"/>
    <w:rsid w:val="00D934C0"/>
    <w:rsid w:val="00D93EB1"/>
    <w:rsid w:val="00D9642B"/>
    <w:rsid w:val="00DA2DB4"/>
    <w:rsid w:val="00DA4331"/>
    <w:rsid w:val="00DA7D52"/>
    <w:rsid w:val="00DB130B"/>
    <w:rsid w:val="00DB6CC1"/>
    <w:rsid w:val="00DC105B"/>
    <w:rsid w:val="00DC1E23"/>
    <w:rsid w:val="00DC27A4"/>
    <w:rsid w:val="00DC2AB0"/>
    <w:rsid w:val="00DC4AA2"/>
    <w:rsid w:val="00DC54EA"/>
    <w:rsid w:val="00DD22AB"/>
    <w:rsid w:val="00DD3052"/>
    <w:rsid w:val="00DD4868"/>
    <w:rsid w:val="00DD5854"/>
    <w:rsid w:val="00DD6614"/>
    <w:rsid w:val="00DD7638"/>
    <w:rsid w:val="00DE7427"/>
    <w:rsid w:val="00DF07B4"/>
    <w:rsid w:val="00DF1FE4"/>
    <w:rsid w:val="00DF589F"/>
    <w:rsid w:val="00DF6CA3"/>
    <w:rsid w:val="00E00EC7"/>
    <w:rsid w:val="00E00FB7"/>
    <w:rsid w:val="00E01E34"/>
    <w:rsid w:val="00E07D3C"/>
    <w:rsid w:val="00E10408"/>
    <w:rsid w:val="00E1096D"/>
    <w:rsid w:val="00E128BA"/>
    <w:rsid w:val="00E167EB"/>
    <w:rsid w:val="00E2668F"/>
    <w:rsid w:val="00E31FD1"/>
    <w:rsid w:val="00E36B86"/>
    <w:rsid w:val="00E4245E"/>
    <w:rsid w:val="00E425DC"/>
    <w:rsid w:val="00E443B2"/>
    <w:rsid w:val="00E443E7"/>
    <w:rsid w:val="00E448A0"/>
    <w:rsid w:val="00E50DE7"/>
    <w:rsid w:val="00E52B92"/>
    <w:rsid w:val="00E533CC"/>
    <w:rsid w:val="00E5693F"/>
    <w:rsid w:val="00E5739F"/>
    <w:rsid w:val="00E6240A"/>
    <w:rsid w:val="00E65C9F"/>
    <w:rsid w:val="00E67A89"/>
    <w:rsid w:val="00E70002"/>
    <w:rsid w:val="00E70EC3"/>
    <w:rsid w:val="00E73B8B"/>
    <w:rsid w:val="00E775AA"/>
    <w:rsid w:val="00E827DF"/>
    <w:rsid w:val="00E82FAA"/>
    <w:rsid w:val="00E8483B"/>
    <w:rsid w:val="00E85AC1"/>
    <w:rsid w:val="00E878BD"/>
    <w:rsid w:val="00E90ABB"/>
    <w:rsid w:val="00E9125F"/>
    <w:rsid w:val="00E9157A"/>
    <w:rsid w:val="00E93A6E"/>
    <w:rsid w:val="00EA027A"/>
    <w:rsid w:val="00EA41F4"/>
    <w:rsid w:val="00EA4F86"/>
    <w:rsid w:val="00EA6972"/>
    <w:rsid w:val="00EB74AD"/>
    <w:rsid w:val="00EC3DE0"/>
    <w:rsid w:val="00EC5D6C"/>
    <w:rsid w:val="00EC6643"/>
    <w:rsid w:val="00EC6D2A"/>
    <w:rsid w:val="00ED001B"/>
    <w:rsid w:val="00ED18B4"/>
    <w:rsid w:val="00ED2D66"/>
    <w:rsid w:val="00ED3AFE"/>
    <w:rsid w:val="00ED6235"/>
    <w:rsid w:val="00ED7C0E"/>
    <w:rsid w:val="00EE0EA9"/>
    <w:rsid w:val="00EE735A"/>
    <w:rsid w:val="00EF09F8"/>
    <w:rsid w:val="00EF1AA1"/>
    <w:rsid w:val="00EF44E8"/>
    <w:rsid w:val="00EF4EF3"/>
    <w:rsid w:val="00F03206"/>
    <w:rsid w:val="00F039CB"/>
    <w:rsid w:val="00F060AF"/>
    <w:rsid w:val="00F06580"/>
    <w:rsid w:val="00F06DD4"/>
    <w:rsid w:val="00F06EC1"/>
    <w:rsid w:val="00F0723C"/>
    <w:rsid w:val="00F117B3"/>
    <w:rsid w:val="00F12FEB"/>
    <w:rsid w:val="00F16498"/>
    <w:rsid w:val="00F176B2"/>
    <w:rsid w:val="00F20073"/>
    <w:rsid w:val="00F241D2"/>
    <w:rsid w:val="00F25145"/>
    <w:rsid w:val="00F32D89"/>
    <w:rsid w:val="00F33088"/>
    <w:rsid w:val="00F35667"/>
    <w:rsid w:val="00F357B8"/>
    <w:rsid w:val="00F35C57"/>
    <w:rsid w:val="00F44270"/>
    <w:rsid w:val="00F46810"/>
    <w:rsid w:val="00F471DB"/>
    <w:rsid w:val="00F527EF"/>
    <w:rsid w:val="00F53B86"/>
    <w:rsid w:val="00F56AF3"/>
    <w:rsid w:val="00F573D9"/>
    <w:rsid w:val="00F579E4"/>
    <w:rsid w:val="00F6271D"/>
    <w:rsid w:val="00F640B9"/>
    <w:rsid w:val="00F643B0"/>
    <w:rsid w:val="00F6695C"/>
    <w:rsid w:val="00F67D9F"/>
    <w:rsid w:val="00F71047"/>
    <w:rsid w:val="00F71B56"/>
    <w:rsid w:val="00F7662D"/>
    <w:rsid w:val="00F77EEF"/>
    <w:rsid w:val="00F81ECA"/>
    <w:rsid w:val="00F95128"/>
    <w:rsid w:val="00F9714E"/>
    <w:rsid w:val="00FA4087"/>
    <w:rsid w:val="00FA40A6"/>
    <w:rsid w:val="00FA467F"/>
    <w:rsid w:val="00FA5CE3"/>
    <w:rsid w:val="00FA6285"/>
    <w:rsid w:val="00FB0447"/>
    <w:rsid w:val="00FB0F95"/>
    <w:rsid w:val="00FB2A80"/>
    <w:rsid w:val="00FB2F7F"/>
    <w:rsid w:val="00FB5A34"/>
    <w:rsid w:val="00FB707C"/>
    <w:rsid w:val="00FB744C"/>
    <w:rsid w:val="00FC3905"/>
    <w:rsid w:val="00FC44DC"/>
    <w:rsid w:val="00FC5045"/>
    <w:rsid w:val="00FD6E9F"/>
    <w:rsid w:val="00FF053A"/>
    <w:rsid w:val="00FF3369"/>
    <w:rsid w:val="00FF4932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56C306-5B33-4956-A4D2-079B844A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D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DB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77DB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C6E2F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6">
    <w:name w:val="Нижний колонтитул Знак"/>
    <w:link w:val="a5"/>
    <w:uiPriority w:val="99"/>
    <w:rsid w:val="003C6E2F"/>
    <w:rPr>
      <w:rFonts w:ascii="Times New Roman" w:hAnsi="Times New Roman"/>
      <w:sz w:val="28"/>
    </w:rPr>
  </w:style>
  <w:style w:type="paragraph" w:customStyle="1" w:styleId="ConsNormal">
    <w:name w:val="ConsNormal"/>
    <w:rsid w:val="001D67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1D67C5"/>
    <w:pPr>
      <w:widowControl/>
      <w:shd w:val="clear" w:color="auto" w:fill="FFFFFF"/>
      <w:autoSpaceDE/>
      <w:autoSpaceDN/>
      <w:adjustRightInd/>
      <w:spacing w:before="1020" w:after="720" w:line="240" w:lineRule="atLeast"/>
    </w:pPr>
    <w:rPr>
      <w:sz w:val="26"/>
      <w:szCs w:val="26"/>
    </w:rPr>
  </w:style>
  <w:style w:type="character" w:customStyle="1" w:styleId="a8">
    <w:name w:val="Основной текст Знак"/>
    <w:link w:val="a7"/>
    <w:rsid w:val="001D67C5"/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character" w:styleId="a9">
    <w:name w:val="Hyperlink"/>
    <w:uiPriority w:val="99"/>
    <w:unhideWhenUsed/>
    <w:rsid w:val="00D074D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345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345C0"/>
    <w:rPr>
      <w:rFonts w:ascii="Times New Roman" w:hAnsi="Times New Roman"/>
    </w:rPr>
  </w:style>
  <w:style w:type="paragraph" w:customStyle="1" w:styleId="ConsPlusCell">
    <w:name w:val="ConsPlusCell"/>
    <w:uiPriority w:val="99"/>
    <w:rsid w:val="00014A3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794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40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5A871-63D3-47AC-A391-BD6407D9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4461</Words>
  <Characters>25431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29833</CharactersWithSpaces>
  <SharedDoc>false</SharedDoc>
  <HLinks>
    <vt:vector size="6" baseType="variant"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Par4306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Старцева Алена Петровна</cp:lastModifiedBy>
  <cp:revision>9</cp:revision>
  <cp:lastPrinted>2017-11-20T13:22:00Z</cp:lastPrinted>
  <dcterms:created xsi:type="dcterms:W3CDTF">2017-11-20T09:14:00Z</dcterms:created>
  <dcterms:modified xsi:type="dcterms:W3CDTF">2017-11-20T13:25:00Z</dcterms:modified>
</cp:coreProperties>
</file>